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D8C9D" w14:textId="77777777" w:rsidR="000B63C5" w:rsidRPr="00623208" w:rsidRDefault="000B63C5" w:rsidP="000B63C5">
      <w:pPr>
        <w:pStyle w:val="BodyTextIndent"/>
        <w:widowControl w:val="0"/>
        <w:spacing w:after="160" w:line="240" w:lineRule="auto"/>
        <w:ind w:firstLine="0"/>
        <w:jc w:val="center"/>
        <w:rPr>
          <w:rFonts w:ascii="GHEA Grapalat" w:hAnsi="GHEA Grapalat"/>
          <w:i w:val="0"/>
          <w:sz w:val="24"/>
          <w:szCs w:val="24"/>
        </w:rPr>
      </w:pPr>
      <w:r w:rsidRPr="00623208">
        <w:rPr>
          <w:rFonts w:ascii="GHEA Grapalat" w:hAnsi="GHEA Grapalat"/>
          <w:i w:val="0"/>
          <w:sz w:val="24"/>
          <w:szCs w:val="24"/>
        </w:rPr>
        <w:t>ОБЪЯВЛЕНИЕ</w:t>
      </w:r>
    </w:p>
    <w:p w14:paraId="04485E5F" w14:textId="2E12BD36" w:rsidR="000B63C5" w:rsidRPr="00623208" w:rsidRDefault="000B63C5" w:rsidP="000B63C5">
      <w:pPr>
        <w:pStyle w:val="BodyTextIndent"/>
        <w:widowControl w:val="0"/>
        <w:spacing w:after="160" w:line="240" w:lineRule="auto"/>
        <w:ind w:firstLine="0"/>
        <w:jc w:val="center"/>
        <w:rPr>
          <w:rFonts w:ascii="GHEA Grapalat" w:hAnsi="GHEA Grapalat"/>
          <w:i w:val="0"/>
          <w:sz w:val="24"/>
          <w:szCs w:val="24"/>
        </w:rPr>
      </w:pPr>
      <w:r w:rsidRPr="00623208">
        <w:rPr>
          <w:rFonts w:ascii="GHEA Grapalat" w:hAnsi="GHEA Grapalat"/>
          <w:i w:val="0"/>
          <w:sz w:val="24"/>
          <w:szCs w:val="24"/>
        </w:rPr>
        <w:t xml:space="preserve">ОБ </w:t>
      </w:r>
      <w:r w:rsidR="002D2947" w:rsidRPr="00623208">
        <w:rPr>
          <w:rFonts w:ascii="GHEA Grapalat" w:hAnsi="GHEA Grapalat"/>
          <w:sz w:val="24"/>
          <w:szCs w:val="24"/>
        </w:rPr>
        <w:t>ЗАПРОСЕ КОТИРОВОК</w:t>
      </w:r>
      <w:r w:rsidR="002D2947" w:rsidRPr="00623208">
        <w:rPr>
          <w:rStyle w:val="FootnoteReference"/>
          <w:rFonts w:ascii="GHEA Grapalat" w:hAnsi="GHEA Grapalat"/>
          <w:i w:val="0"/>
          <w:sz w:val="24"/>
          <w:szCs w:val="24"/>
        </w:rPr>
        <w:t xml:space="preserve"> </w:t>
      </w:r>
      <w:r w:rsidRPr="00623208">
        <w:rPr>
          <w:rStyle w:val="FootnoteReference"/>
          <w:rFonts w:ascii="GHEA Grapalat" w:hAnsi="GHEA Grapalat"/>
          <w:i w:val="0"/>
          <w:sz w:val="24"/>
          <w:szCs w:val="24"/>
        </w:rPr>
        <w:footnoteReference w:customMarkFollows="1" w:id="1"/>
        <w:t>*</w:t>
      </w:r>
    </w:p>
    <w:p w14:paraId="67591563" w14:textId="77777777" w:rsidR="000B63C5" w:rsidRPr="00623208" w:rsidRDefault="000B63C5" w:rsidP="000B63C5">
      <w:pPr>
        <w:pStyle w:val="BodyTextIndent"/>
        <w:widowControl w:val="0"/>
        <w:spacing w:after="160" w:line="240" w:lineRule="auto"/>
        <w:ind w:firstLine="0"/>
        <w:jc w:val="center"/>
        <w:rPr>
          <w:rFonts w:ascii="GHEA Grapalat" w:hAnsi="GHEA Grapalat"/>
          <w:i w:val="0"/>
          <w:sz w:val="24"/>
          <w:szCs w:val="24"/>
        </w:rPr>
      </w:pPr>
    </w:p>
    <w:p w14:paraId="49A85129" w14:textId="77777777" w:rsidR="00777EAE" w:rsidRDefault="000B63C5" w:rsidP="000B63C5">
      <w:pPr>
        <w:pStyle w:val="BodyTextIndent"/>
        <w:widowControl w:val="0"/>
        <w:spacing w:after="160" w:line="240" w:lineRule="auto"/>
        <w:ind w:firstLine="0"/>
        <w:jc w:val="center"/>
        <w:rPr>
          <w:rFonts w:ascii="GHEA Grapalat" w:hAnsi="GHEA Grapalat"/>
          <w:i w:val="0"/>
          <w:sz w:val="24"/>
          <w:szCs w:val="24"/>
        </w:rPr>
      </w:pPr>
      <w:r w:rsidRPr="00623208">
        <w:rPr>
          <w:rFonts w:ascii="GHEA Grapalat" w:hAnsi="GHEA Grapalat"/>
          <w:i w:val="0"/>
          <w:sz w:val="24"/>
          <w:szCs w:val="24"/>
        </w:rPr>
        <w:t xml:space="preserve">Настоящий текст объявления утвержден Решением Оценочной Комиссии от </w:t>
      </w:r>
    </w:p>
    <w:p w14:paraId="5F965D9D" w14:textId="5D099D3A" w:rsidR="000B63C5" w:rsidRPr="00623208" w:rsidRDefault="00831BEC" w:rsidP="000B63C5">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“1</w:t>
      </w:r>
      <w:r w:rsidR="00EA3357">
        <w:rPr>
          <w:rFonts w:ascii="GHEA Grapalat" w:hAnsi="GHEA Grapalat"/>
          <w:i w:val="0"/>
          <w:sz w:val="24"/>
          <w:szCs w:val="24"/>
          <w:lang w:val="hy-AM"/>
        </w:rPr>
        <w:t>7</w:t>
      </w:r>
      <w:r>
        <w:rPr>
          <w:rFonts w:ascii="GHEA Grapalat" w:hAnsi="GHEA Grapalat"/>
          <w:i w:val="0"/>
          <w:sz w:val="24"/>
          <w:szCs w:val="24"/>
        </w:rPr>
        <w:t>” “02” 2026</w:t>
      </w:r>
      <w:r w:rsidR="000B63C5" w:rsidRPr="00623208">
        <w:rPr>
          <w:rFonts w:ascii="GHEA Grapalat" w:hAnsi="GHEA Grapalat"/>
          <w:i w:val="0"/>
          <w:sz w:val="24"/>
          <w:szCs w:val="24"/>
        </w:rPr>
        <w:t xml:space="preserve"> года "2" </w:t>
      </w:r>
    </w:p>
    <w:p w14:paraId="26924A65" w14:textId="76EA39BE" w:rsidR="000B63C5" w:rsidRDefault="000B63C5" w:rsidP="000B63C5">
      <w:pPr>
        <w:pStyle w:val="BodyTextIndent"/>
        <w:widowControl w:val="0"/>
        <w:spacing w:after="160" w:line="240" w:lineRule="auto"/>
        <w:ind w:firstLine="0"/>
        <w:jc w:val="center"/>
        <w:rPr>
          <w:rFonts w:ascii="GHEA Grapalat" w:hAnsi="GHEA Grapalat"/>
          <w:i w:val="0"/>
          <w:sz w:val="24"/>
          <w:szCs w:val="24"/>
          <w:lang w:val="hy-AM"/>
        </w:rPr>
      </w:pPr>
      <w:r w:rsidRPr="00623208">
        <w:rPr>
          <w:rFonts w:ascii="GHEA Grapalat" w:hAnsi="GHEA Grapalat"/>
          <w:i w:val="0"/>
          <w:sz w:val="24"/>
          <w:szCs w:val="24"/>
        </w:rPr>
        <w:t xml:space="preserve">Код процедуры </w:t>
      </w:r>
      <w:r w:rsidR="00831BEC">
        <w:rPr>
          <w:rFonts w:ascii="GHEA Grapalat" w:hAnsi="GHEA Grapalat"/>
          <w:i w:val="0"/>
          <w:sz w:val="24"/>
          <w:szCs w:val="24"/>
        </w:rPr>
        <w:t>EQ-GHAShDzB-26/33</w:t>
      </w:r>
    </w:p>
    <w:p w14:paraId="01C9ACA5" w14:textId="77777777" w:rsidR="001942A8" w:rsidRPr="001942A8" w:rsidRDefault="001942A8" w:rsidP="000B63C5">
      <w:pPr>
        <w:pStyle w:val="BodyTextIndent"/>
        <w:widowControl w:val="0"/>
        <w:spacing w:after="160" w:line="240" w:lineRule="auto"/>
        <w:ind w:firstLine="0"/>
        <w:jc w:val="center"/>
        <w:rPr>
          <w:rFonts w:ascii="GHEA Grapalat" w:hAnsi="GHEA Grapalat"/>
          <w:i w:val="0"/>
          <w:sz w:val="24"/>
          <w:szCs w:val="24"/>
          <w:lang w:val="hy-AM"/>
        </w:rPr>
      </w:pPr>
    </w:p>
    <w:p w14:paraId="1901524D" w14:textId="77777777" w:rsidR="000B63C5" w:rsidRPr="00623208" w:rsidRDefault="000B63C5" w:rsidP="000B63C5">
      <w:pPr>
        <w:pStyle w:val="BodyTextIndent"/>
        <w:widowControl w:val="0"/>
        <w:spacing w:after="160" w:line="240" w:lineRule="auto"/>
        <w:ind w:firstLine="0"/>
        <w:rPr>
          <w:rFonts w:ascii="GHEA Grapalat" w:hAnsi="GHEA Grapalat"/>
          <w:i w:val="0"/>
          <w:sz w:val="24"/>
          <w:szCs w:val="24"/>
        </w:rPr>
      </w:pPr>
      <w:r w:rsidRPr="00623208">
        <w:rPr>
          <w:rFonts w:ascii="GHEA Grapalat" w:hAnsi="GHEA Grapalat"/>
          <w:i w:val="0"/>
          <w:sz w:val="24"/>
          <w:szCs w:val="24"/>
        </w:rPr>
        <w:t>Заказчик мэрия г.Еревана, находящийся по адресу находящийся по адресу:  РА, г.Ереван, ул. Аргишти 1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623208">
        <w:rPr>
          <w:rFonts w:ascii="GHEA Grapalat" w:hAnsi="GHEA Grapalat"/>
          <w:i w:val="0"/>
          <w:sz w:val="24"/>
          <w:szCs w:val="24"/>
        </w:rPr>
        <w:t>www.armeps.am</w:t>
      </w:r>
      <w:r>
        <w:fldChar w:fldCharType="end"/>
      </w:r>
      <w:r w:rsidRPr="00623208">
        <w:rPr>
          <w:rFonts w:ascii="GHEA Grapalat" w:hAnsi="GHEA Grapalat"/>
          <w:i w:val="0"/>
          <w:sz w:val="24"/>
          <w:szCs w:val="24"/>
        </w:rPr>
        <w:t>).</w:t>
      </w:r>
    </w:p>
    <w:p w14:paraId="62BF04F9" w14:textId="3A5926AE" w:rsidR="000B63C5" w:rsidRPr="00623208" w:rsidRDefault="000B63C5" w:rsidP="000B63C5">
      <w:pPr>
        <w:pStyle w:val="BodyTextIndent"/>
        <w:widowControl w:val="0"/>
        <w:spacing w:after="160" w:line="240" w:lineRule="auto"/>
        <w:ind w:firstLine="567"/>
        <w:rPr>
          <w:rFonts w:ascii="GHEA Grapalat" w:hAnsi="GHEA Grapalat"/>
          <w:i w:val="0"/>
          <w:spacing w:val="6"/>
          <w:sz w:val="24"/>
          <w:szCs w:val="24"/>
        </w:rPr>
      </w:pPr>
      <w:r w:rsidRPr="00623208">
        <w:rPr>
          <w:rFonts w:ascii="GHEA Grapalat" w:hAnsi="GHEA Grapalat"/>
          <w:i w:val="0"/>
          <w:sz w:val="24"/>
          <w:szCs w:val="24"/>
        </w:rPr>
        <w:t>Участнику, отобранному по итогам настоящей процедуры, в</w:t>
      </w:r>
      <w:r w:rsidRPr="00623208">
        <w:rPr>
          <w:rFonts w:ascii="Courier New" w:hAnsi="Courier New" w:cs="Courier New"/>
          <w:i w:val="0"/>
          <w:sz w:val="24"/>
          <w:szCs w:val="24"/>
          <w:lang w:val="en-US"/>
        </w:rPr>
        <w:t> </w:t>
      </w:r>
      <w:r w:rsidRPr="00623208">
        <w:rPr>
          <w:rFonts w:ascii="GHEA Grapalat" w:hAnsi="GHEA Grapalat"/>
          <w:i w:val="0"/>
          <w:spacing w:val="6"/>
          <w:sz w:val="24"/>
          <w:szCs w:val="24"/>
        </w:rPr>
        <w:t>установленном</w:t>
      </w:r>
      <w:r w:rsidRPr="00623208">
        <w:rPr>
          <w:rFonts w:ascii="Courier New" w:hAnsi="Courier New" w:cs="Courier New"/>
          <w:i w:val="0"/>
          <w:spacing w:val="6"/>
          <w:sz w:val="24"/>
          <w:szCs w:val="24"/>
          <w:lang w:val="en-US"/>
        </w:rPr>
        <w:t> </w:t>
      </w:r>
      <w:r w:rsidRPr="00623208">
        <w:rPr>
          <w:rFonts w:ascii="GHEA Grapalat" w:hAnsi="GHEA Grapalat"/>
          <w:i w:val="0"/>
          <w:spacing w:val="6"/>
          <w:sz w:val="24"/>
          <w:szCs w:val="24"/>
        </w:rPr>
        <w:t xml:space="preserve">порядке будет предложено заключить договор на поставку </w:t>
      </w:r>
      <w:r w:rsidR="00831BEC">
        <w:rPr>
          <w:rFonts w:ascii="GHEA Grapalat" w:hAnsi="GHEA Grapalat"/>
          <w:b/>
          <w:bCs/>
          <w:i w:val="0"/>
          <w:spacing w:val="6"/>
          <w:sz w:val="24"/>
          <w:szCs w:val="24"/>
        </w:rPr>
        <w:t>Ремонт, техническое обслуживание и замена осветительных приборов сети художественного освещения в Шенгавитском административном районе Еревана</w:t>
      </w:r>
      <w:r w:rsidR="00A52966">
        <w:rPr>
          <w:rFonts w:ascii="GHEA Grapalat" w:hAnsi="GHEA Grapalat"/>
          <w:b/>
          <w:bCs/>
          <w:i w:val="0"/>
          <w:spacing w:val="6"/>
          <w:sz w:val="24"/>
          <w:szCs w:val="24"/>
        </w:rPr>
        <w:t>.</w:t>
      </w:r>
      <w:r w:rsidRPr="00623208">
        <w:rPr>
          <w:rFonts w:ascii="GHEA Grapalat" w:hAnsi="GHEA Grapalat"/>
          <w:i w:val="0"/>
          <w:sz w:val="24"/>
          <w:szCs w:val="24"/>
        </w:rPr>
        <w:t>(далее — договор).</w:t>
      </w:r>
    </w:p>
    <w:p w14:paraId="552EBCB7" w14:textId="77777777" w:rsidR="000B63C5" w:rsidRPr="00623208" w:rsidRDefault="000B63C5" w:rsidP="000B63C5">
      <w:pPr>
        <w:pStyle w:val="BodyTextIndent"/>
        <w:widowControl w:val="0"/>
        <w:spacing w:after="160" w:line="240" w:lineRule="auto"/>
        <w:ind w:firstLine="0"/>
        <w:rPr>
          <w:rFonts w:ascii="GHEA Grapalat" w:hAnsi="GHEA Grapalat"/>
          <w:i w:val="0"/>
          <w:sz w:val="24"/>
          <w:szCs w:val="24"/>
        </w:rPr>
      </w:pPr>
      <w:r w:rsidRPr="00623208">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23208">
        <w:rPr>
          <w:rFonts w:ascii="Courier New" w:hAnsi="Courier New" w:cs="Courier New"/>
          <w:i w:val="0"/>
          <w:sz w:val="24"/>
          <w:szCs w:val="24"/>
          <w:lang w:val="en-US"/>
        </w:rPr>
        <w:t> </w:t>
      </w:r>
      <w:r w:rsidRPr="00623208">
        <w:rPr>
          <w:rFonts w:ascii="GHEA Grapalat" w:hAnsi="GHEA Grapalat"/>
          <w:i w:val="0"/>
          <w:sz w:val="24"/>
          <w:szCs w:val="24"/>
        </w:rPr>
        <w:t>настоящей процедуре.</w:t>
      </w:r>
    </w:p>
    <w:p w14:paraId="7D0AA6C6" w14:textId="77777777" w:rsidR="000B63C5" w:rsidRPr="00623208" w:rsidRDefault="000B63C5" w:rsidP="000B63C5">
      <w:pPr>
        <w:pStyle w:val="BodyTextIndent"/>
        <w:widowControl w:val="0"/>
        <w:spacing w:after="160" w:line="240" w:lineRule="auto"/>
        <w:ind w:firstLine="567"/>
        <w:rPr>
          <w:rFonts w:ascii="GHEA Grapalat" w:hAnsi="GHEA Grapalat"/>
          <w:i w:val="0"/>
          <w:sz w:val="24"/>
          <w:szCs w:val="24"/>
        </w:rPr>
      </w:pPr>
      <w:r w:rsidRPr="00623208">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623208" w:rsidDel="00052084">
        <w:rPr>
          <w:rFonts w:ascii="GHEA Grapalat" w:hAnsi="GHEA Grapalat"/>
          <w:i w:val="0"/>
          <w:sz w:val="24"/>
          <w:szCs w:val="24"/>
        </w:rPr>
        <w:t xml:space="preserve"> </w:t>
      </w:r>
      <w:r w:rsidRPr="00623208">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sidRPr="00623208">
        <w:rPr>
          <w:rFonts w:ascii="GHEA Grapalat" w:hAnsi="GHEA Grapalat"/>
          <w:i w:val="0"/>
          <w:sz w:val="24"/>
          <w:szCs w:val="24"/>
          <w:lang w:val="hy-AM"/>
        </w:rPr>
        <w:t xml:space="preserve"> </w:t>
      </w:r>
      <w:r w:rsidRPr="00623208">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14:paraId="1CACE228" w14:textId="77777777" w:rsidR="000B63C5" w:rsidRPr="00623208" w:rsidRDefault="000B63C5" w:rsidP="000B63C5">
      <w:pPr>
        <w:pStyle w:val="BodyTextIndent"/>
        <w:widowControl w:val="0"/>
        <w:spacing w:after="160" w:line="240" w:lineRule="auto"/>
        <w:ind w:firstLine="567"/>
        <w:rPr>
          <w:rFonts w:ascii="GHEA Grapalat" w:hAnsi="GHEA Grapalat"/>
          <w:i w:val="0"/>
          <w:sz w:val="24"/>
          <w:szCs w:val="24"/>
        </w:rPr>
      </w:pPr>
      <w:r w:rsidRPr="00623208">
        <w:rPr>
          <w:rFonts w:ascii="GHEA Grapalat" w:hAnsi="GHEA Grapalat"/>
          <w:i w:val="0"/>
          <w:sz w:val="24"/>
          <w:szCs w:val="24"/>
        </w:rPr>
        <w:t>В отношении настоящей процедуры применяются положения Соглашения Всемирной торговой организации по правительственным закупкам.</w:t>
      </w:r>
      <w:r w:rsidRPr="00623208">
        <w:rPr>
          <w:rStyle w:val="FootnoteReference"/>
          <w:rFonts w:ascii="GHEA Grapalat" w:hAnsi="GHEA Grapalat"/>
          <w:i w:val="0"/>
          <w:sz w:val="24"/>
          <w:szCs w:val="24"/>
        </w:rPr>
        <w:footnoteReference w:id="2"/>
      </w:r>
    </w:p>
    <w:p w14:paraId="2F6CE57C" w14:textId="77777777" w:rsidR="000B63C5" w:rsidRPr="00623208" w:rsidRDefault="000B63C5" w:rsidP="000B63C5">
      <w:pPr>
        <w:pStyle w:val="BodyTextIndent"/>
        <w:widowControl w:val="0"/>
        <w:spacing w:after="160" w:line="240" w:lineRule="auto"/>
        <w:ind w:firstLine="567"/>
        <w:rPr>
          <w:rFonts w:ascii="GHEA Grapalat" w:hAnsi="GHEA Grapalat"/>
          <w:i w:val="0"/>
          <w:spacing w:val="-6"/>
          <w:sz w:val="24"/>
          <w:szCs w:val="24"/>
        </w:rPr>
      </w:pPr>
      <w:r w:rsidRPr="00623208">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23208">
        <w:rPr>
          <w:rFonts w:ascii="Courier New" w:hAnsi="Courier New" w:cs="Courier New"/>
          <w:i w:val="0"/>
          <w:spacing w:val="-6"/>
          <w:sz w:val="24"/>
          <w:szCs w:val="24"/>
          <w:lang w:val="en-US"/>
        </w:rPr>
        <w:t> </w:t>
      </w:r>
      <w:r w:rsidRPr="00623208">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FAC8E6D" w14:textId="7D337F52" w:rsidR="000B63C5" w:rsidRPr="00623208" w:rsidRDefault="000B63C5" w:rsidP="000B63C5">
      <w:pPr>
        <w:pStyle w:val="BodyTextIndent"/>
        <w:widowControl w:val="0"/>
        <w:spacing w:after="160" w:line="240" w:lineRule="auto"/>
        <w:ind w:firstLine="567"/>
        <w:rPr>
          <w:rFonts w:ascii="GHEA Grapalat" w:hAnsi="GHEA Grapalat"/>
          <w:i w:val="0"/>
          <w:sz w:val="24"/>
          <w:szCs w:val="24"/>
        </w:rPr>
      </w:pPr>
      <w:r w:rsidRPr="00623208">
        <w:rPr>
          <w:rFonts w:ascii="GHEA Grapalat" w:hAnsi="GHEA Grapalat"/>
          <w:i w:val="0"/>
          <w:sz w:val="24"/>
          <w:szCs w:val="24"/>
        </w:rPr>
        <w:lastRenderedPageBreak/>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623208">
        <w:rPr>
          <w:rFonts w:ascii="GHEA Grapalat" w:hAnsi="GHEA Grapalat"/>
          <w:i w:val="0"/>
          <w:sz w:val="24"/>
          <w:szCs w:val="24"/>
        </w:rPr>
        <w:t>www.armeps.am</w:t>
      </w:r>
      <w:r>
        <w:fldChar w:fldCharType="end"/>
      </w:r>
      <w:r w:rsidRPr="00623208">
        <w:rPr>
          <w:rFonts w:ascii="GHEA Grapalat" w:hAnsi="GHEA Grapalat"/>
          <w:i w:val="0"/>
          <w:sz w:val="24"/>
          <w:szCs w:val="24"/>
        </w:rPr>
        <w:t xml:space="preserve">), </w:t>
      </w:r>
      <w:r w:rsidRPr="00623208">
        <w:rPr>
          <w:rFonts w:ascii="GHEA Grapalat" w:hAnsi="GHEA Grapalat"/>
        </w:rPr>
        <w:t xml:space="preserve">до </w:t>
      </w:r>
      <w:r w:rsidR="00831BEC">
        <w:rPr>
          <w:rFonts w:ascii="GHEA Grapalat" w:hAnsi="GHEA Grapalat"/>
          <w:b/>
          <w:sz w:val="22"/>
          <w:szCs w:val="22"/>
          <w:lang w:val="hy-AM"/>
        </w:rPr>
        <w:t>09:30 часов 27.02.2026</w:t>
      </w:r>
      <w:r w:rsidR="00B71FF8">
        <w:rPr>
          <w:rFonts w:ascii="GHEA Grapalat" w:hAnsi="GHEA Grapalat"/>
          <w:b/>
          <w:sz w:val="22"/>
          <w:szCs w:val="22"/>
          <w:lang w:val="hy-AM"/>
        </w:rPr>
        <w:t xml:space="preserve">  </w:t>
      </w:r>
      <w:r w:rsidRPr="00623208">
        <w:rPr>
          <w:rFonts w:ascii="GHEA Grapalat" w:hAnsi="GHEA Grapalat"/>
          <w:i w:val="0"/>
          <w:sz w:val="24"/>
          <w:szCs w:val="24"/>
        </w:rPr>
        <w:t>с даты опубликования настоящего объявления.</w:t>
      </w:r>
    </w:p>
    <w:p w14:paraId="19E0D746" w14:textId="77777777" w:rsidR="000B63C5" w:rsidRPr="00623208" w:rsidRDefault="000B63C5" w:rsidP="000B63C5">
      <w:pPr>
        <w:pStyle w:val="BodyTextIndent"/>
        <w:widowControl w:val="0"/>
        <w:spacing w:after="160" w:line="240" w:lineRule="auto"/>
        <w:ind w:firstLine="567"/>
        <w:rPr>
          <w:rFonts w:ascii="GHEA Grapalat" w:hAnsi="GHEA Grapalat"/>
          <w:i w:val="0"/>
          <w:sz w:val="24"/>
          <w:szCs w:val="24"/>
        </w:rPr>
      </w:pPr>
      <w:r w:rsidRPr="00623208">
        <w:rPr>
          <w:rFonts w:ascii="GHEA Grapalat" w:hAnsi="GHEA Grapalat"/>
          <w:i w:val="0"/>
          <w:sz w:val="24"/>
          <w:szCs w:val="24"/>
        </w:rPr>
        <w:t>Кроме армянского языка заявки могут быть поданы также на английском или русском языке.</w:t>
      </w:r>
    </w:p>
    <w:p w14:paraId="61AF4CA7" w14:textId="67DB0DC0" w:rsidR="000B63C5" w:rsidRPr="00623208" w:rsidRDefault="000B63C5" w:rsidP="000B63C5">
      <w:pPr>
        <w:pStyle w:val="BodyTextIndent"/>
        <w:widowControl w:val="0"/>
        <w:spacing w:after="160" w:line="240" w:lineRule="auto"/>
        <w:ind w:firstLine="567"/>
        <w:rPr>
          <w:rFonts w:ascii="GHEA Grapalat" w:hAnsi="GHEA Grapalat"/>
          <w:i w:val="0"/>
          <w:sz w:val="24"/>
          <w:szCs w:val="24"/>
        </w:rPr>
      </w:pPr>
      <w:r w:rsidRPr="00623208">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831BEC">
        <w:rPr>
          <w:rFonts w:ascii="GHEA Grapalat" w:hAnsi="GHEA Grapalat"/>
          <w:b/>
          <w:sz w:val="22"/>
          <w:szCs w:val="22"/>
          <w:lang w:val="hy-AM"/>
        </w:rPr>
        <w:t>09:30 часов 27.02.2026</w:t>
      </w:r>
      <w:r w:rsidR="00B71FF8">
        <w:rPr>
          <w:rFonts w:ascii="GHEA Grapalat" w:hAnsi="GHEA Grapalat"/>
          <w:b/>
          <w:sz w:val="22"/>
          <w:szCs w:val="22"/>
          <w:lang w:val="hy-AM"/>
        </w:rPr>
        <w:t xml:space="preserve">  </w:t>
      </w:r>
      <w:r w:rsidRPr="00623208">
        <w:rPr>
          <w:rFonts w:ascii="GHEA Grapalat" w:hAnsi="GHEA Grapalat"/>
          <w:i w:val="0"/>
          <w:sz w:val="24"/>
          <w:szCs w:val="24"/>
        </w:rPr>
        <w:t>со дня опубликования настоящего объявления.</w:t>
      </w:r>
    </w:p>
    <w:p w14:paraId="1D1C93AA" w14:textId="77777777" w:rsidR="000B63C5" w:rsidRPr="00623208" w:rsidRDefault="000B63C5" w:rsidP="000B63C5">
      <w:pPr>
        <w:pStyle w:val="BodyTextIndent"/>
        <w:widowControl w:val="0"/>
        <w:spacing w:after="160" w:line="240" w:lineRule="auto"/>
        <w:ind w:firstLine="567"/>
        <w:rPr>
          <w:rFonts w:ascii="GHEA Grapalat" w:hAnsi="GHEA Grapalat"/>
          <w:i w:val="0"/>
          <w:sz w:val="24"/>
          <w:szCs w:val="24"/>
        </w:rPr>
      </w:pPr>
      <w:r w:rsidRPr="00623208">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6C5990EF" w14:textId="77777777" w:rsidR="000B63C5" w:rsidRPr="00623208" w:rsidRDefault="000B63C5" w:rsidP="000B63C5">
      <w:pPr>
        <w:pStyle w:val="BodyTextIndent"/>
        <w:widowControl w:val="0"/>
        <w:spacing w:after="160" w:line="240" w:lineRule="auto"/>
        <w:ind w:firstLine="567"/>
        <w:rPr>
          <w:rFonts w:ascii="GHEA Grapalat" w:hAnsi="GHEA Grapalat"/>
          <w:i w:val="0"/>
          <w:sz w:val="24"/>
          <w:szCs w:val="24"/>
        </w:rPr>
      </w:pPr>
      <w:r w:rsidRPr="00623208">
        <w:rPr>
          <w:rFonts w:ascii="GHEA Grapalat" w:hAnsi="GHEA Grapalat"/>
          <w:i w:val="0"/>
          <w:sz w:val="24"/>
          <w:szCs w:val="24"/>
        </w:rPr>
        <w:t>Для получения дополнительной информации, связанной с настоящим</w:t>
      </w:r>
      <w:r w:rsidRPr="00623208">
        <w:rPr>
          <w:rFonts w:ascii="Courier New" w:hAnsi="Courier New" w:cs="Courier New"/>
          <w:i w:val="0"/>
          <w:sz w:val="24"/>
          <w:szCs w:val="24"/>
          <w:lang w:val="en-US"/>
        </w:rPr>
        <w:t> </w:t>
      </w:r>
      <w:r w:rsidRPr="00623208">
        <w:rPr>
          <w:rFonts w:ascii="GHEA Grapalat" w:hAnsi="GHEA Grapalat"/>
          <w:i w:val="0"/>
          <w:sz w:val="24"/>
          <w:szCs w:val="24"/>
        </w:rPr>
        <w:t xml:space="preserve">объявлением, можете обратиться к секретарю Оценочной комиссии </w:t>
      </w:r>
    </w:p>
    <w:p w14:paraId="431A1929" w14:textId="77777777" w:rsidR="000B63C5" w:rsidRPr="00623208" w:rsidRDefault="000B63C5" w:rsidP="000B63C5">
      <w:pPr>
        <w:pStyle w:val="FootnoteText"/>
        <w:tabs>
          <w:tab w:val="left" w:pos="1350"/>
        </w:tabs>
        <w:jc w:val="both"/>
        <w:rPr>
          <w:rFonts w:ascii="GHEA Grapalat" w:hAnsi="GHEA Grapalat"/>
          <w:b/>
          <w:bCs/>
          <w:sz w:val="24"/>
          <w:szCs w:val="24"/>
          <w:lang w:val="hy-AM"/>
        </w:rPr>
      </w:pPr>
      <w:r w:rsidRPr="00623208">
        <w:rPr>
          <w:rFonts w:ascii="GHEA Grapalat" w:hAnsi="GHEA Grapalat"/>
          <w:b/>
          <w:bCs/>
          <w:sz w:val="24"/>
          <w:szCs w:val="24"/>
        </w:rPr>
        <w:t>Телефон` 011514</w:t>
      </w:r>
      <w:r w:rsidRPr="00623208">
        <w:rPr>
          <w:rFonts w:ascii="GHEA Grapalat" w:hAnsi="GHEA Grapalat"/>
          <w:b/>
          <w:bCs/>
          <w:sz w:val="24"/>
          <w:szCs w:val="24"/>
          <w:lang w:val="hy-AM"/>
        </w:rPr>
        <w:t>194</w:t>
      </w:r>
    </w:p>
    <w:p w14:paraId="5B4408F1" w14:textId="2C5362C7" w:rsidR="000B63C5" w:rsidRPr="00623208" w:rsidRDefault="000B63C5" w:rsidP="000B63C5">
      <w:pPr>
        <w:pStyle w:val="BodyTextIndent"/>
        <w:spacing w:line="240" w:lineRule="auto"/>
        <w:ind w:firstLine="0"/>
        <w:rPr>
          <w:rFonts w:ascii="GHEA Grapalat" w:hAnsi="GHEA Grapalat"/>
          <w:b/>
          <w:bCs/>
          <w:i w:val="0"/>
          <w:sz w:val="24"/>
          <w:szCs w:val="24"/>
        </w:rPr>
      </w:pPr>
      <w:r w:rsidRPr="00623208">
        <w:rPr>
          <w:rFonts w:ascii="GHEA Grapalat" w:hAnsi="GHEA Grapalat"/>
          <w:b/>
          <w:bCs/>
          <w:i w:val="0"/>
          <w:sz w:val="24"/>
          <w:szCs w:val="24"/>
        </w:rPr>
        <w:t xml:space="preserve">Электронная почта </w:t>
      </w:r>
      <w:r w:rsidR="00DA2C17" w:rsidRPr="00DA2C17">
        <w:rPr>
          <w:rFonts w:ascii="GHEA Grapalat" w:hAnsi="GHEA Grapalat"/>
          <w:b/>
          <w:bCs/>
          <w:i w:val="0"/>
          <w:sz w:val="24"/>
          <w:szCs w:val="24"/>
        </w:rPr>
        <w:t>zvart.arshakyan@yerevan.am</w:t>
      </w:r>
      <w:r w:rsidRPr="00623208">
        <w:rPr>
          <w:rFonts w:ascii="GHEA Grapalat" w:hAnsi="GHEA Grapalat"/>
          <w:b/>
          <w:bCs/>
          <w:i w:val="0"/>
          <w:sz w:val="24"/>
          <w:szCs w:val="24"/>
        </w:rPr>
        <w:t xml:space="preserve"> </w:t>
      </w:r>
    </w:p>
    <w:p w14:paraId="5C17F797" w14:textId="77777777" w:rsidR="000B63C5" w:rsidRPr="00623208" w:rsidRDefault="000B63C5" w:rsidP="000B63C5">
      <w:pPr>
        <w:pStyle w:val="BodyTextIndent"/>
        <w:spacing w:line="240" w:lineRule="auto"/>
        <w:ind w:firstLine="0"/>
        <w:rPr>
          <w:rFonts w:ascii="GHEA Grapalat" w:hAnsi="GHEA Grapalat"/>
          <w:b/>
          <w:bCs/>
          <w:i w:val="0"/>
          <w:sz w:val="24"/>
          <w:szCs w:val="24"/>
        </w:rPr>
      </w:pPr>
      <w:r w:rsidRPr="00623208">
        <w:rPr>
          <w:rFonts w:ascii="GHEA Grapalat" w:hAnsi="GHEA Grapalat"/>
          <w:b/>
          <w:bCs/>
          <w:i w:val="0"/>
          <w:sz w:val="24"/>
          <w:szCs w:val="24"/>
        </w:rPr>
        <w:t>Заказчик Мэрия  г.Еревана</w:t>
      </w:r>
    </w:p>
    <w:p w14:paraId="1E82473B" w14:textId="77777777" w:rsidR="000B63C5" w:rsidRPr="00623208" w:rsidRDefault="000B63C5" w:rsidP="000B63C5">
      <w:pPr>
        <w:pStyle w:val="BodyTextIndent"/>
        <w:widowControl w:val="0"/>
        <w:spacing w:after="160" w:line="240" w:lineRule="auto"/>
        <w:ind w:left="3969" w:firstLine="0"/>
        <w:rPr>
          <w:rFonts w:ascii="GHEA Grapalat" w:hAnsi="GHEA Grapalat"/>
          <w:i w:val="0"/>
          <w:sz w:val="16"/>
          <w:szCs w:val="16"/>
        </w:rPr>
      </w:pPr>
      <w:r w:rsidRPr="00623208">
        <w:rPr>
          <w:rFonts w:ascii="GHEA Grapalat" w:hAnsi="GHEA Grapalat" w:cs="Sylfaen"/>
          <w:b/>
        </w:rPr>
        <w:br w:type="page"/>
      </w:r>
    </w:p>
    <w:p w14:paraId="06F36114" w14:textId="77777777" w:rsidR="000B63C5" w:rsidRPr="009044F1" w:rsidRDefault="000B63C5" w:rsidP="000B63C5">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41DFEA0C" w14:textId="21348DF1" w:rsidR="000B63C5" w:rsidRPr="00FA185B" w:rsidRDefault="000B63C5" w:rsidP="000B63C5">
      <w:pPr>
        <w:pStyle w:val="BodyText"/>
        <w:widowControl w:val="0"/>
        <w:spacing w:after="160"/>
        <w:ind w:firstLine="567"/>
        <w:jc w:val="right"/>
        <w:rPr>
          <w:rFonts w:ascii="GHEA Grapalat" w:hAnsi="GHEA Grapalat"/>
          <w:i/>
          <w:color w:val="FF0000"/>
        </w:rPr>
      </w:pPr>
      <w:r w:rsidRPr="009044F1">
        <w:rPr>
          <w:rFonts w:ascii="GHEA Grapalat" w:hAnsi="GHEA Grapalat"/>
        </w:rPr>
        <w:t xml:space="preserve">Решением Оценочной </w:t>
      </w:r>
      <w:r w:rsidRPr="00623208">
        <w:rPr>
          <w:rFonts w:ascii="GHEA Grapalat" w:hAnsi="GHEA Grapalat"/>
        </w:rPr>
        <w:t xml:space="preserve">комиссии </w:t>
      </w:r>
      <w:r w:rsidR="002D2947" w:rsidRPr="00623208">
        <w:rPr>
          <w:rFonts w:ascii="GHEA Grapalat" w:hAnsi="GHEA Grapalat"/>
        </w:rPr>
        <w:t>запроса котировок</w:t>
      </w:r>
      <w:r w:rsidRPr="00623208">
        <w:rPr>
          <w:rFonts w:ascii="GHEA Grapalat" w:hAnsi="GHEA Grapalat" w:cs="Sylfaen"/>
          <w:i/>
        </w:rPr>
        <w:br/>
      </w:r>
      <w:r w:rsidRPr="00623208">
        <w:rPr>
          <w:rFonts w:ascii="GHEA Grapalat" w:hAnsi="GHEA Grapalat"/>
          <w:i/>
        </w:rPr>
        <w:t xml:space="preserve">под кодом </w:t>
      </w:r>
      <w:r w:rsidR="00831BEC">
        <w:rPr>
          <w:rFonts w:ascii="GHEA Grapalat" w:hAnsi="GHEA Grapalat"/>
          <w:i/>
        </w:rPr>
        <w:t>EQ-GHAShDzB-26/33</w:t>
      </w:r>
      <w:r w:rsidRPr="00623208">
        <w:rPr>
          <w:rFonts w:ascii="GHEA Grapalat" w:hAnsi="GHEA Grapalat" w:cs="Times Armenian"/>
          <w:i/>
        </w:rPr>
        <w:br/>
      </w:r>
      <w:r w:rsidRPr="00623208">
        <w:rPr>
          <w:rFonts w:ascii="GHEA Grapalat" w:hAnsi="GHEA Grapalat"/>
          <w:i/>
        </w:rPr>
        <w:t xml:space="preserve">№ 3 от </w:t>
      </w:r>
      <w:r w:rsidR="00831BEC">
        <w:rPr>
          <w:rFonts w:ascii="GHEA Grapalat" w:hAnsi="GHEA Grapalat"/>
          <w:i/>
          <w:lang w:val="hy-AM"/>
        </w:rPr>
        <w:t>17</w:t>
      </w:r>
      <w:r w:rsidR="00A52966">
        <w:rPr>
          <w:rFonts w:ascii="GHEA Grapalat" w:hAnsi="GHEA Grapalat"/>
          <w:i/>
          <w:lang w:val="hy-AM"/>
        </w:rPr>
        <w:t>.02.2026</w:t>
      </w:r>
      <w:r w:rsidRPr="00623208">
        <w:rPr>
          <w:rFonts w:ascii="GHEA Grapalat" w:hAnsi="GHEA Grapalat"/>
          <w:i/>
          <w:lang w:val="hy-AM"/>
        </w:rPr>
        <w:t xml:space="preserve"> г.</w:t>
      </w:r>
    </w:p>
    <w:p w14:paraId="4622A786" w14:textId="77777777" w:rsidR="000B63C5" w:rsidRPr="009044F1" w:rsidRDefault="000B63C5" w:rsidP="000B63C5">
      <w:pPr>
        <w:pStyle w:val="BodyText"/>
        <w:widowControl w:val="0"/>
        <w:spacing w:after="160"/>
        <w:ind w:right="-7" w:firstLine="567"/>
        <w:jc w:val="center"/>
        <w:rPr>
          <w:rFonts w:ascii="GHEA Grapalat" w:hAnsi="GHEA Grapalat"/>
        </w:rPr>
      </w:pPr>
    </w:p>
    <w:p w14:paraId="3A819F5D" w14:textId="77777777" w:rsidR="000B63C5" w:rsidRPr="003A1EBB" w:rsidRDefault="000B63C5" w:rsidP="000B63C5">
      <w:pPr>
        <w:pStyle w:val="BodyText"/>
        <w:widowControl w:val="0"/>
        <w:spacing w:after="160"/>
        <w:ind w:right="-7" w:firstLine="567"/>
        <w:jc w:val="center"/>
        <w:rPr>
          <w:rFonts w:ascii="GHEA Grapalat" w:hAnsi="GHEA Grapalat"/>
        </w:rPr>
      </w:pPr>
    </w:p>
    <w:p w14:paraId="19CB8AE7" w14:textId="77777777" w:rsidR="000B63C5" w:rsidRPr="003A1EBB" w:rsidRDefault="000B63C5" w:rsidP="000B63C5">
      <w:pPr>
        <w:pStyle w:val="BodyText"/>
        <w:widowControl w:val="0"/>
        <w:spacing w:after="160"/>
        <w:ind w:right="-7" w:firstLine="567"/>
        <w:jc w:val="center"/>
        <w:rPr>
          <w:rFonts w:ascii="GHEA Grapalat" w:hAnsi="GHEA Grapalat"/>
        </w:rPr>
      </w:pPr>
    </w:p>
    <w:p w14:paraId="309C8AC6" w14:textId="77777777" w:rsidR="000B63C5" w:rsidRPr="003A1EBB" w:rsidRDefault="000B63C5" w:rsidP="000B63C5">
      <w:pPr>
        <w:pStyle w:val="BodyText"/>
        <w:widowControl w:val="0"/>
        <w:spacing w:after="160"/>
        <w:ind w:right="-7" w:firstLine="567"/>
        <w:jc w:val="center"/>
        <w:rPr>
          <w:rFonts w:ascii="GHEA Grapalat" w:hAnsi="GHEA Grapalat"/>
        </w:rPr>
      </w:pPr>
      <w:r>
        <w:rPr>
          <w:rFonts w:ascii="GHEA Grapalat" w:hAnsi="GHEA Grapalat" w:cs="Sylfaen"/>
          <w:b/>
        </w:rPr>
        <w:t>МЭРИЯ Г.ЕРЕВАНА</w:t>
      </w:r>
    </w:p>
    <w:p w14:paraId="00849305" w14:textId="77777777" w:rsidR="000B63C5" w:rsidRPr="003A1EBB" w:rsidRDefault="000B63C5" w:rsidP="000B63C5">
      <w:pPr>
        <w:pStyle w:val="BodyText"/>
        <w:widowControl w:val="0"/>
        <w:spacing w:after="160"/>
        <w:ind w:right="-7" w:firstLine="567"/>
        <w:jc w:val="center"/>
        <w:rPr>
          <w:rFonts w:ascii="GHEA Grapalat" w:hAnsi="GHEA Grapalat"/>
        </w:rPr>
      </w:pPr>
    </w:p>
    <w:p w14:paraId="7908C60F" w14:textId="77777777" w:rsidR="000B63C5" w:rsidRPr="003A1EBB" w:rsidRDefault="000B63C5" w:rsidP="000B63C5">
      <w:pPr>
        <w:pStyle w:val="BodyText"/>
        <w:widowControl w:val="0"/>
        <w:spacing w:after="160"/>
        <w:ind w:right="-7" w:firstLine="567"/>
        <w:jc w:val="center"/>
        <w:rPr>
          <w:rFonts w:ascii="GHEA Grapalat" w:hAnsi="GHEA Grapalat"/>
        </w:rPr>
      </w:pPr>
    </w:p>
    <w:p w14:paraId="60A323D6" w14:textId="77777777" w:rsidR="000B63C5" w:rsidRPr="009044F1" w:rsidRDefault="000B63C5" w:rsidP="000B63C5">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6DA2ADD1" w14:textId="77777777" w:rsidR="000B63C5" w:rsidRPr="009044F1" w:rsidRDefault="000B63C5" w:rsidP="000B63C5">
      <w:pPr>
        <w:pStyle w:val="BodyText"/>
        <w:widowControl w:val="0"/>
        <w:spacing w:after="160"/>
        <w:ind w:right="-7" w:firstLine="567"/>
        <w:jc w:val="center"/>
        <w:rPr>
          <w:rFonts w:ascii="GHEA Grapalat" w:hAnsi="GHEA Grapalat" w:cs="Sylfaen"/>
        </w:rPr>
      </w:pPr>
    </w:p>
    <w:p w14:paraId="14F32C68" w14:textId="77777777" w:rsidR="000B63C5" w:rsidRPr="007950DA" w:rsidRDefault="000B63C5" w:rsidP="000B63C5">
      <w:pPr>
        <w:pStyle w:val="BodyText"/>
        <w:widowControl w:val="0"/>
        <w:spacing w:after="160"/>
        <w:ind w:right="-7" w:firstLine="567"/>
        <w:jc w:val="center"/>
        <w:rPr>
          <w:rFonts w:ascii="GHEA Grapalat" w:hAnsi="GHEA Grapalat" w:cs="Sylfaen"/>
          <w:b/>
        </w:rPr>
      </w:pPr>
    </w:p>
    <w:p w14:paraId="4FFB4076" w14:textId="3A84B25C" w:rsidR="000B63C5" w:rsidRPr="007950DA" w:rsidRDefault="00831BEC" w:rsidP="000B63C5">
      <w:pPr>
        <w:pStyle w:val="BodyText"/>
        <w:widowControl w:val="0"/>
        <w:spacing w:after="160"/>
        <w:ind w:right="-7"/>
        <w:jc w:val="center"/>
        <w:rPr>
          <w:rFonts w:ascii="GHEA Grapalat" w:hAnsi="GHEA Grapalat"/>
          <w:b/>
        </w:rPr>
      </w:pPr>
      <w:r>
        <w:rPr>
          <w:rFonts w:ascii="GHEA Grapalat" w:eastAsia="MS Mincho" w:hAnsi="GHEA Grapalat"/>
          <w:b/>
          <w:szCs w:val="18"/>
          <w:lang w:eastAsia="ja-JP"/>
        </w:rPr>
        <w:t>РЕМОНТ, ТЕХНИЧЕСКОЕ ОБСЛУЖИВАНИЕ И ЗАМЕНА ОСВЕТИТЕЛЬНЫХ ПРИБОРОВ СЕТИ ХУДОЖЕСТВЕННОГО ОСВЕЩЕНИЯ В ШЕНГАВИТСКОМ АДМИНИСТРАТИВНОМ РАЙОНЕ ЕРЕВАНА</w:t>
      </w:r>
      <w:r w:rsidR="00A52966">
        <w:rPr>
          <w:rFonts w:ascii="GHEA Grapalat" w:eastAsia="MS Mincho" w:hAnsi="GHEA Grapalat"/>
          <w:b/>
          <w:szCs w:val="18"/>
          <w:lang w:eastAsia="ja-JP"/>
        </w:rPr>
        <w:t>.</w:t>
      </w:r>
      <w:r w:rsidR="000B63C5" w:rsidRPr="007950DA">
        <w:rPr>
          <w:rFonts w:ascii="GHEA Grapalat" w:hAnsi="GHEA Grapalat"/>
          <w:b/>
        </w:rPr>
        <w:t xml:space="preserve">ДЛЯ НУЖД </w:t>
      </w:r>
      <w:r w:rsidR="000B63C5" w:rsidRPr="007950DA">
        <w:rPr>
          <w:rFonts w:ascii="GHEA Grapalat" w:hAnsi="GHEA Grapalat" w:cs="Sylfaen"/>
          <w:b/>
        </w:rPr>
        <w:t>МЭРИЯ Г.ЕРЕВАНА</w:t>
      </w:r>
    </w:p>
    <w:p w14:paraId="74E4CEEC" w14:textId="77777777" w:rsidR="000B63C5" w:rsidRPr="007950DA" w:rsidRDefault="000B63C5" w:rsidP="000B63C5">
      <w:pPr>
        <w:pStyle w:val="BodyText"/>
        <w:widowControl w:val="0"/>
        <w:spacing w:after="160"/>
        <w:ind w:right="-7"/>
        <w:jc w:val="center"/>
        <w:rPr>
          <w:rFonts w:ascii="GHEA Grapalat" w:hAnsi="GHEA Grapalat"/>
          <w:b/>
        </w:rPr>
      </w:pPr>
    </w:p>
    <w:p w14:paraId="08E32EB2" w14:textId="77777777" w:rsidR="000B63C5" w:rsidRPr="009044F1" w:rsidRDefault="000B63C5" w:rsidP="000B63C5">
      <w:pPr>
        <w:pStyle w:val="BodyText"/>
        <w:widowControl w:val="0"/>
        <w:spacing w:after="160"/>
        <w:ind w:right="-7" w:firstLine="567"/>
        <w:jc w:val="center"/>
        <w:rPr>
          <w:rFonts w:ascii="GHEA Grapalat" w:hAnsi="GHEA Grapalat"/>
        </w:rPr>
      </w:pPr>
    </w:p>
    <w:p w14:paraId="0E8318FE" w14:textId="77777777" w:rsidR="000B63C5" w:rsidRPr="009044F1" w:rsidRDefault="000B63C5" w:rsidP="000B63C5">
      <w:pPr>
        <w:pStyle w:val="BodyText"/>
        <w:widowControl w:val="0"/>
        <w:spacing w:after="160"/>
        <w:ind w:right="-7" w:firstLine="567"/>
        <w:jc w:val="center"/>
        <w:rPr>
          <w:rFonts w:ascii="GHEA Grapalat" w:hAnsi="GHEA Grapalat"/>
        </w:rPr>
      </w:pPr>
    </w:p>
    <w:p w14:paraId="56626FD6" w14:textId="77777777" w:rsidR="000B63C5" w:rsidRDefault="000B63C5" w:rsidP="000B63C5">
      <w:pPr>
        <w:rPr>
          <w:rFonts w:ascii="GHEA Grapalat" w:hAnsi="GHEA Grapalat"/>
        </w:rPr>
      </w:pPr>
      <w:r>
        <w:rPr>
          <w:rFonts w:ascii="GHEA Grapalat" w:hAnsi="GHEA Grapalat"/>
        </w:rPr>
        <w:br w:type="page"/>
      </w:r>
    </w:p>
    <w:p w14:paraId="248EFB7D"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C52AE99" w14:textId="77777777"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2B00E24C" w14:textId="77777777"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5BF658B9" w14:textId="77777777" w:rsidR="0049374F" w:rsidRPr="00D3436F" w:rsidRDefault="0049374F" w:rsidP="00B46D58">
      <w:pPr>
        <w:widowControl w:val="0"/>
        <w:spacing w:after="160"/>
        <w:ind w:firstLine="567"/>
        <w:jc w:val="both"/>
        <w:rPr>
          <w:rFonts w:ascii="GHEA Grapalat" w:hAnsi="GHEA Grapalat"/>
          <w:i/>
          <w:lang w:val="hy-AM"/>
        </w:rPr>
      </w:pPr>
    </w:p>
    <w:p w14:paraId="14B68641" w14:textId="77777777"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3949254F" w14:textId="77777777"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506832">
        <w:rPr>
          <w:rStyle w:val="Hyperlink"/>
          <w:rFonts w:ascii="GHEA Grapalat" w:hAnsi="GHEA Grapalat"/>
          <w:i/>
        </w:rPr>
        <w:t>www.procurement.am</w:t>
      </w:r>
      <w:r w:rsidR="00C90796">
        <w:fldChar w:fldCharType="end"/>
      </w:r>
      <w:r w:rsidR="00C90796" w:rsidRPr="00192A1C">
        <w:rPr>
          <w:rFonts w:ascii="GHEA Grapalat" w:hAnsi="GHEA Grapalat"/>
          <w:i/>
        </w:rPr>
        <w:t>.</w:t>
      </w:r>
    </w:p>
    <w:p w14:paraId="46291C4B" w14:textId="77777777"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322F45DC" w14:textId="77777777" w:rsidR="00233B5F" w:rsidRPr="00572A57"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393856" w:rsidRPr="00DB4A0A">
        <w:rPr>
          <w:rFonts w:ascii="GHEA Grapalat" w:hAnsi="GHEA Grapalat"/>
          <w:i/>
          <w:sz w:val="22"/>
          <w:szCs w:val="22"/>
          <w:lang w:val="af-ZA"/>
        </w:rPr>
        <w:t>800-600  (111)):</w:t>
      </w:r>
      <w:r w:rsidR="00233B5F">
        <w:rPr>
          <w:rFonts w:ascii="GHEA Grapalat" w:hAnsi="GHEA Grapalat"/>
          <w:i/>
        </w:rPr>
        <w:t>)</w:t>
      </w:r>
      <w:r w:rsidR="002C3B05" w:rsidRPr="002C3B05">
        <w:rPr>
          <w:rFonts w:ascii="GHEA Grapalat" w:hAnsi="GHEA Grapalat"/>
          <w:i/>
        </w:rPr>
        <w:t>.</w:t>
      </w:r>
    </w:p>
    <w:p w14:paraId="5A97CFE1" w14:textId="77777777" w:rsidR="002C3B05" w:rsidRPr="007B5333" w:rsidRDefault="002C3B05" w:rsidP="002C3B05">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0D0EC51B" w14:textId="77777777" w:rsidR="002C3B05" w:rsidRPr="002C3B05" w:rsidRDefault="002C3B05" w:rsidP="00B46D58">
      <w:pPr>
        <w:jc w:val="both"/>
        <w:rPr>
          <w:rFonts w:ascii="GHEA Grapalat" w:hAnsi="GHEA Grapalat"/>
          <w:i/>
        </w:rPr>
      </w:pPr>
    </w:p>
    <w:p w14:paraId="0AAC5289" w14:textId="77777777" w:rsidR="00984BDB" w:rsidRPr="009044F1" w:rsidRDefault="00984BDB" w:rsidP="00B46D58">
      <w:pPr>
        <w:widowControl w:val="0"/>
        <w:spacing w:after="160"/>
        <w:ind w:firstLine="567"/>
        <w:jc w:val="both"/>
        <w:rPr>
          <w:rFonts w:ascii="GHEA Grapalat" w:hAnsi="GHEA Grapalat"/>
          <w:i/>
        </w:rPr>
      </w:pPr>
    </w:p>
    <w:p w14:paraId="0FE70E51"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2E1CE3E9"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45DEF311" w14:textId="204D8C7A" w:rsidR="000B63C5" w:rsidRPr="00D248FC" w:rsidRDefault="00831BEC" w:rsidP="000B63C5">
      <w:pPr>
        <w:widowControl w:val="0"/>
        <w:jc w:val="center"/>
        <w:rPr>
          <w:rFonts w:ascii="GHEA Grapalat" w:hAnsi="GHEA Grapalat"/>
          <w:b/>
        </w:rPr>
      </w:pPr>
      <w:r>
        <w:rPr>
          <w:rFonts w:ascii="GHEA Grapalat" w:hAnsi="GHEA Grapalat"/>
          <w:b/>
        </w:rPr>
        <w:t>РЕМОНТ, ТЕХНИЧЕСКОЕ ОБСЛУЖИВАНИЕ И ЗАМЕНА ОСВЕТИТЕЛЬНЫХ ПРИБОРОВ СЕТИ ХУДОЖЕСТВЕННОГО ОСВЕЩЕНИЯ В ШЕНГАВИТСКОМ АДМИНИСТРАТИВНОМ РАЙОНЕ ЕРЕВАНА</w:t>
      </w:r>
      <w:r w:rsidR="00A52966">
        <w:rPr>
          <w:rFonts w:ascii="GHEA Grapalat" w:hAnsi="GHEA Grapalat"/>
          <w:b/>
        </w:rPr>
        <w:t>.</w:t>
      </w:r>
      <w:r w:rsidR="00D248FC" w:rsidRPr="007950DA">
        <w:rPr>
          <w:rFonts w:ascii="GHEA Grapalat" w:hAnsi="GHEA Grapalat"/>
          <w:b/>
        </w:rPr>
        <w:t xml:space="preserve">ДЛЯ </w:t>
      </w:r>
      <w:r w:rsidR="000B63C5" w:rsidRPr="007950DA">
        <w:rPr>
          <w:rFonts w:ascii="GHEA Grapalat" w:hAnsi="GHEA Grapalat"/>
          <w:b/>
        </w:rPr>
        <w:t>НУЖД</w:t>
      </w:r>
      <w:r w:rsidR="000B63C5" w:rsidRPr="00D248FC">
        <w:rPr>
          <w:rFonts w:ascii="GHEA Grapalat" w:hAnsi="GHEA Grapalat"/>
          <w:b/>
        </w:rPr>
        <w:t xml:space="preserve"> МЭРИЯ Г.ЕРЕВАНА</w:t>
      </w:r>
    </w:p>
    <w:p w14:paraId="063DB403" w14:textId="77777777" w:rsidR="00160AE4" w:rsidRPr="003A1EBB" w:rsidRDefault="00160AE4" w:rsidP="00B46D58">
      <w:pPr>
        <w:widowControl w:val="0"/>
        <w:spacing w:after="160"/>
        <w:ind w:firstLine="567"/>
        <w:jc w:val="center"/>
        <w:rPr>
          <w:rFonts w:ascii="GHEA Grapalat" w:hAnsi="GHEA Grapalat"/>
        </w:rPr>
      </w:pPr>
    </w:p>
    <w:p w14:paraId="082F8E17" w14:textId="2B95D822"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2D2947" w:rsidRPr="002D2947">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236AC845" w14:textId="77777777" w:rsidR="00C67E80" w:rsidRPr="009044F1" w:rsidRDefault="00C67E80" w:rsidP="00B46D58">
      <w:pPr>
        <w:widowControl w:val="0"/>
        <w:spacing w:after="160"/>
        <w:jc w:val="center"/>
        <w:rPr>
          <w:rFonts w:ascii="GHEA Grapalat" w:hAnsi="GHEA Grapalat" w:cs="Sylfaen"/>
          <w:b/>
        </w:rPr>
      </w:pPr>
    </w:p>
    <w:p w14:paraId="5291D695"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3FE1F1F6" w14:textId="77777777" w:rsidR="002E069D" w:rsidRPr="008842CE" w:rsidRDefault="002E069D" w:rsidP="00B46D58">
      <w:pPr>
        <w:widowControl w:val="0"/>
        <w:spacing w:after="160"/>
        <w:jc w:val="center"/>
        <w:rPr>
          <w:rFonts w:ascii="GHEA Grapalat" w:hAnsi="GHEA Grapalat"/>
        </w:rPr>
      </w:pPr>
    </w:p>
    <w:p w14:paraId="5A0C506B"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257601D9"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3B31A7AA"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7AFA09AF"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6552721D"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26F09FF9"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45060F00"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147A5349"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33D9DAA8"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47A62F48"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D70A53D"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757FE4F5" w14:textId="77777777" w:rsidR="00520F57" w:rsidRDefault="00520F57" w:rsidP="00B46D58">
      <w:pPr>
        <w:widowControl w:val="0"/>
        <w:spacing w:after="160"/>
        <w:jc w:val="center"/>
        <w:rPr>
          <w:rFonts w:ascii="GHEA Grapalat" w:hAnsi="GHEA Grapalat"/>
          <w:b/>
          <w:lang w:val="hy-AM"/>
        </w:rPr>
      </w:pPr>
    </w:p>
    <w:p w14:paraId="15CB55FD" w14:textId="77777777" w:rsidR="000B63C5" w:rsidRDefault="000B63C5" w:rsidP="00B46D58">
      <w:pPr>
        <w:widowControl w:val="0"/>
        <w:spacing w:after="160"/>
        <w:jc w:val="center"/>
        <w:rPr>
          <w:rFonts w:ascii="GHEA Grapalat" w:hAnsi="GHEA Grapalat"/>
          <w:b/>
          <w:lang w:val="hy-AM"/>
        </w:rPr>
      </w:pPr>
    </w:p>
    <w:p w14:paraId="243F18A2" w14:textId="77777777" w:rsidR="000B63C5" w:rsidRDefault="000B63C5" w:rsidP="00B46D58">
      <w:pPr>
        <w:widowControl w:val="0"/>
        <w:spacing w:after="160"/>
        <w:jc w:val="center"/>
        <w:rPr>
          <w:rFonts w:ascii="GHEA Grapalat" w:hAnsi="GHEA Grapalat"/>
          <w:b/>
          <w:lang w:val="hy-AM"/>
        </w:rPr>
      </w:pPr>
    </w:p>
    <w:p w14:paraId="67956A4C" w14:textId="77777777" w:rsidR="000B63C5" w:rsidRDefault="000B63C5" w:rsidP="00B46D58">
      <w:pPr>
        <w:widowControl w:val="0"/>
        <w:spacing w:after="160"/>
        <w:jc w:val="center"/>
        <w:rPr>
          <w:rFonts w:ascii="GHEA Grapalat" w:hAnsi="GHEA Grapalat"/>
          <w:b/>
          <w:lang w:val="hy-AM"/>
        </w:rPr>
      </w:pPr>
    </w:p>
    <w:p w14:paraId="7AE93AD3" w14:textId="77777777" w:rsidR="000B63C5" w:rsidRPr="000B63C5" w:rsidRDefault="000B63C5" w:rsidP="00EE3473">
      <w:pPr>
        <w:widowControl w:val="0"/>
        <w:spacing w:after="160"/>
        <w:rPr>
          <w:rFonts w:ascii="GHEA Grapalat" w:hAnsi="GHEA Grapalat"/>
          <w:b/>
          <w:lang w:val="hy-AM"/>
        </w:rPr>
      </w:pPr>
    </w:p>
    <w:p w14:paraId="467F7600" w14:textId="77777777" w:rsidR="00520F57" w:rsidRDefault="00520F57" w:rsidP="00B46D58">
      <w:pPr>
        <w:widowControl w:val="0"/>
        <w:spacing w:after="160"/>
        <w:jc w:val="center"/>
        <w:rPr>
          <w:rFonts w:ascii="GHEA Grapalat" w:hAnsi="GHEA Grapalat"/>
          <w:b/>
        </w:rPr>
      </w:pPr>
    </w:p>
    <w:p w14:paraId="1DC15BFC" w14:textId="77777777" w:rsidR="005E1751" w:rsidRDefault="005E1751" w:rsidP="00B46D58">
      <w:pPr>
        <w:widowControl w:val="0"/>
        <w:spacing w:after="160"/>
        <w:jc w:val="center"/>
        <w:rPr>
          <w:rFonts w:ascii="GHEA Grapalat" w:hAnsi="GHEA Grapalat"/>
          <w:b/>
        </w:rPr>
      </w:pPr>
    </w:p>
    <w:p w14:paraId="22DEC687"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5772EB6E" w14:textId="77777777" w:rsidR="008842CE" w:rsidRPr="00374F4A" w:rsidRDefault="008842CE" w:rsidP="00B46D58">
      <w:pPr>
        <w:widowControl w:val="0"/>
        <w:spacing w:after="160"/>
        <w:jc w:val="center"/>
        <w:rPr>
          <w:rFonts w:ascii="GHEA Grapalat" w:hAnsi="GHEA Grapalat"/>
          <w:b/>
        </w:rPr>
      </w:pPr>
    </w:p>
    <w:p w14:paraId="6EBEB240" w14:textId="43D214CD"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2D2947" w:rsidRPr="002D2947">
        <w:rPr>
          <w:rFonts w:ascii="GHEA Grapalat" w:hAnsi="GHEA Grapalat"/>
          <w:b/>
        </w:rPr>
        <w:t>ЗАПРОС КОТИРОВОК</w:t>
      </w:r>
    </w:p>
    <w:p w14:paraId="24C9328B" w14:textId="77777777" w:rsidR="00520F57" w:rsidRPr="008842CE" w:rsidRDefault="00520F57" w:rsidP="00B46D58">
      <w:pPr>
        <w:widowControl w:val="0"/>
        <w:spacing w:after="160"/>
        <w:jc w:val="center"/>
        <w:rPr>
          <w:rFonts w:ascii="GHEA Grapalat" w:hAnsi="GHEA Grapalat"/>
          <w:b/>
        </w:rPr>
      </w:pPr>
    </w:p>
    <w:p w14:paraId="55A4CA8C"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DFB44B6"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B87CA85"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4370FFF9" w14:textId="77777777" w:rsidR="00E17B7F" w:rsidRDefault="00E17B7F">
      <w:pPr>
        <w:rPr>
          <w:rFonts w:ascii="GHEA Grapalat" w:hAnsi="GHEA Grapalat"/>
          <w:spacing w:val="-6"/>
        </w:rPr>
      </w:pPr>
      <w:r>
        <w:rPr>
          <w:rFonts w:ascii="GHEA Grapalat" w:hAnsi="GHEA Grapalat"/>
          <w:spacing w:val="-6"/>
        </w:rPr>
        <w:br w:type="page"/>
      </w:r>
    </w:p>
    <w:p w14:paraId="6118BB03" w14:textId="0A663AA3"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2D2947" w:rsidRPr="002D2947">
        <w:rPr>
          <w:rFonts w:ascii="GHEA Grapalat" w:hAnsi="GHEA Grapalat"/>
          <w:spacing w:val="-6"/>
        </w:rPr>
        <w:t>запрос</w:t>
      </w:r>
      <w:r w:rsidR="002D2947">
        <w:rPr>
          <w:rFonts w:ascii="GHEA Grapalat" w:hAnsi="GHEA Grapalat"/>
          <w:spacing w:val="-6"/>
        </w:rPr>
        <w:t>е</w:t>
      </w:r>
      <w:r w:rsidR="002D2947" w:rsidRPr="002D2947">
        <w:rPr>
          <w:rFonts w:ascii="GHEA Grapalat" w:hAnsi="GHEA Grapalat"/>
          <w:spacing w:val="-6"/>
        </w:rPr>
        <w:t xml:space="preserve"> котировок</w:t>
      </w:r>
      <w:r w:rsidR="00096865" w:rsidRPr="006D2DF7">
        <w:rPr>
          <w:rFonts w:ascii="GHEA Grapalat" w:hAnsi="GHEA Grapalat"/>
          <w:spacing w:val="-6"/>
        </w:rPr>
        <w:t xml:space="preserve">, проводимом под кодом </w:t>
      </w:r>
      <w:r w:rsidR="00831BEC">
        <w:rPr>
          <w:rFonts w:ascii="GHEA Grapalat" w:hAnsi="GHEA Grapalat"/>
          <w:b/>
          <w:bCs/>
          <w:i/>
        </w:rPr>
        <w:t>EQ-GHAShDzB-26/33</w:t>
      </w:r>
      <w:r w:rsidR="000B63C5" w:rsidRPr="006D2DF7">
        <w:rPr>
          <w:rFonts w:ascii="GHEA Grapalat" w:hAnsi="GHEA Grapalat"/>
          <w:spacing w:val="-6"/>
        </w:rPr>
        <w:t xml:space="preserve"> </w:t>
      </w:r>
      <w:r w:rsidR="00096865" w:rsidRPr="006D2DF7">
        <w:rPr>
          <w:rFonts w:ascii="GHEA Grapalat" w:hAnsi="GHEA Grapalat"/>
          <w:spacing w:val="-6"/>
        </w:rPr>
        <w:t>(далее — процедура).</w:t>
      </w:r>
    </w:p>
    <w:p w14:paraId="0CCB4DD7"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E75EC39"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CF42C9C" w14:textId="77777777"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7E6037B5"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C460F31" w14:textId="77777777"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Pr="002C3B05">
        <w:rPr>
          <w:rFonts w:ascii="GHEA Grapalat" w:hAnsi="GHEA Grapalat"/>
          <w:sz w:val="18"/>
          <w:szCs w:val="18"/>
        </w:rPr>
        <w:t>адрес</w:t>
      </w:r>
      <w:r w:rsidR="00A90E28" w:rsidRPr="002C3B05">
        <w:rPr>
          <w:rFonts w:ascii="Courier New" w:hAnsi="Courier New" w:cs="Courier New"/>
          <w:sz w:val="18"/>
          <w:szCs w:val="18"/>
          <w:lang w:val="en-US"/>
        </w:rPr>
        <w:t> </w:t>
      </w:r>
      <w:r w:rsidRPr="002C3B05">
        <w:rPr>
          <w:rFonts w:ascii="GHEA Grapalat" w:hAnsi="GHEA Grapalat"/>
          <w:sz w:val="18"/>
          <w:szCs w:val="18"/>
        </w:rPr>
        <w:t>электронной почты</w:t>
      </w:r>
      <w:r w:rsidRPr="009044F1">
        <w:rPr>
          <w:rFonts w:ascii="GHEA Grapalat" w:hAnsi="GHEA Grapalat"/>
          <w:sz w:val="24"/>
          <w:szCs w:val="24"/>
        </w:rPr>
        <w:t>".</w:t>
      </w:r>
    </w:p>
    <w:p w14:paraId="36C1AF21"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3F686725"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2349CE56"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3125E15B" w14:textId="2517C34B" w:rsidR="000B63C5" w:rsidRPr="007950DA" w:rsidRDefault="00845AA5" w:rsidP="000B63C5">
      <w:pPr>
        <w:pStyle w:val="Heading3"/>
        <w:keepNext w:val="0"/>
        <w:widowControl w:val="0"/>
        <w:tabs>
          <w:tab w:val="left" w:pos="1134"/>
        </w:tabs>
        <w:spacing w:after="160" w:line="240" w:lineRule="auto"/>
        <w:ind w:firstLine="567"/>
        <w:jc w:val="both"/>
        <w:rPr>
          <w:rFonts w:ascii="GHEA Grapalat" w:hAnsi="GHEA Grapalat"/>
          <w:i w:val="0"/>
          <w:sz w:val="24"/>
          <w:szCs w:val="24"/>
          <w:lang w:val="hy-AM"/>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0B63C5" w:rsidRPr="000B63C5">
        <w:rPr>
          <w:rFonts w:ascii="GHEA Grapalat" w:hAnsi="GHEA Grapalat"/>
          <w:i w:val="0"/>
          <w:sz w:val="24"/>
          <w:szCs w:val="24"/>
        </w:rPr>
        <w:t xml:space="preserve">Предметом закупки является приобретение </w:t>
      </w:r>
      <w:r w:rsidR="00831BEC">
        <w:rPr>
          <w:rFonts w:ascii="GHEA Grapalat" w:hAnsi="GHEA Grapalat"/>
          <w:b/>
          <w:bCs/>
          <w:i w:val="0"/>
          <w:spacing w:val="6"/>
          <w:sz w:val="24"/>
          <w:szCs w:val="24"/>
        </w:rPr>
        <w:t>Ремонт, техническое обслуживание и замена осветительных приборов сети художественного освещения в Шенгавитском административном районе Еревана</w:t>
      </w:r>
      <w:r w:rsidR="00A52966">
        <w:rPr>
          <w:rFonts w:ascii="GHEA Grapalat" w:hAnsi="GHEA Grapalat"/>
          <w:b/>
          <w:bCs/>
          <w:i w:val="0"/>
          <w:spacing w:val="6"/>
          <w:sz w:val="24"/>
          <w:szCs w:val="24"/>
        </w:rPr>
        <w:t>.</w:t>
      </w:r>
      <w:r w:rsidR="000B63C5" w:rsidRPr="009044F1">
        <w:rPr>
          <w:rFonts w:ascii="GHEA Grapalat" w:hAnsi="GHEA Grapalat"/>
          <w:i w:val="0"/>
          <w:sz w:val="24"/>
          <w:szCs w:val="24"/>
        </w:rPr>
        <w:t xml:space="preserve">(далее — также </w:t>
      </w:r>
      <w:r w:rsidR="000B63C5">
        <w:rPr>
          <w:rFonts w:ascii="GHEA Grapalat" w:hAnsi="GHEA Grapalat"/>
          <w:i w:val="0"/>
          <w:sz w:val="24"/>
          <w:szCs w:val="24"/>
        </w:rPr>
        <w:t>работа</w:t>
      </w:r>
      <w:r w:rsidR="000B63C5" w:rsidRPr="009044F1">
        <w:rPr>
          <w:rFonts w:ascii="GHEA Grapalat" w:hAnsi="GHEA Grapalat"/>
          <w:i w:val="0"/>
          <w:sz w:val="24"/>
          <w:szCs w:val="24"/>
        </w:rPr>
        <w:t xml:space="preserve">) для нужд </w:t>
      </w:r>
      <w:r w:rsidR="000B63C5" w:rsidRPr="000B63C5">
        <w:rPr>
          <w:rFonts w:ascii="GHEA Grapalat" w:hAnsi="GHEA Grapalat"/>
          <w:i w:val="0"/>
          <w:sz w:val="24"/>
          <w:szCs w:val="24"/>
        </w:rPr>
        <w:t>МЭРИИ Г.ЕРЕВАНА</w:t>
      </w:r>
      <w:r w:rsidR="000B63C5" w:rsidRPr="009044F1">
        <w:rPr>
          <w:rFonts w:ascii="GHEA Grapalat" w:hAnsi="GHEA Grapalat"/>
          <w:i w:val="0"/>
          <w:sz w:val="24"/>
          <w:szCs w:val="24"/>
        </w:rPr>
        <w:t>, которые сгруппированы в лоты "</w:t>
      </w:r>
      <w:r w:rsidR="000B63C5" w:rsidRPr="000B63C5">
        <w:rPr>
          <w:rFonts w:ascii="GHEA Grapalat" w:hAnsi="GHEA Grapalat"/>
          <w:i w:val="0"/>
          <w:sz w:val="24"/>
          <w:szCs w:val="24"/>
        </w:rPr>
        <w:t>1</w:t>
      </w:r>
      <w:r w:rsidR="000B63C5" w:rsidRPr="009044F1">
        <w:rPr>
          <w:rFonts w:ascii="GHEA Grapalat" w:hAnsi="GHEA Grapalat"/>
          <w:i w:val="0"/>
          <w:sz w:val="24"/>
          <w:szCs w:val="24"/>
        </w:rPr>
        <w:t>":</w:t>
      </w:r>
      <w:r w:rsidR="000B63C5" w:rsidRPr="000B63C5">
        <w:rPr>
          <w:rFonts w:ascii="GHEA Grapalat" w:hAnsi="GHEA Grapalat"/>
          <w:i w:val="0"/>
          <w:sz w:val="24"/>
          <w:szCs w:val="24"/>
        </w:rPr>
        <w:t xml:space="preserve"> </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0B63C5" w:rsidRPr="009044F1" w14:paraId="096DE69A" w14:textId="77777777" w:rsidTr="009B2A2E">
        <w:trPr>
          <w:jc w:val="center"/>
        </w:trPr>
        <w:tc>
          <w:tcPr>
            <w:tcW w:w="3059" w:type="dxa"/>
            <w:gridSpan w:val="2"/>
            <w:vAlign w:val="center"/>
          </w:tcPr>
          <w:p w14:paraId="15433195" w14:textId="77777777" w:rsidR="000B63C5" w:rsidRPr="009044F1" w:rsidRDefault="000B63C5" w:rsidP="009B2A2E">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4DD1EC95" w14:textId="77777777" w:rsidR="000B63C5" w:rsidRPr="009044F1" w:rsidRDefault="000B63C5" w:rsidP="009B2A2E">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B63C5" w:rsidRPr="009044F1" w14:paraId="5CED3E8F" w14:textId="77777777" w:rsidTr="009B2A2E">
        <w:trPr>
          <w:jc w:val="center"/>
        </w:trPr>
        <w:tc>
          <w:tcPr>
            <w:tcW w:w="1331" w:type="dxa"/>
            <w:vAlign w:val="center"/>
          </w:tcPr>
          <w:p w14:paraId="58344696" w14:textId="77777777" w:rsidR="000B63C5" w:rsidRPr="009044F1" w:rsidRDefault="000B63C5" w:rsidP="009B2A2E">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Pr>
                <w:rFonts w:ascii="GHEA Grapalat" w:hAnsi="GHEA Grapalat"/>
                <w:b/>
                <w:i/>
                <w:sz w:val="24"/>
                <w:szCs w:val="24"/>
              </w:rPr>
              <w:t xml:space="preserve"> лота</w:t>
            </w:r>
          </w:p>
        </w:tc>
        <w:tc>
          <w:tcPr>
            <w:tcW w:w="1728" w:type="dxa"/>
            <w:vAlign w:val="center"/>
          </w:tcPr>
          <w:p w14:paraId="6884BB83" w14:textId="77777777" w:rsidR="000B63C5" w:rsidRPr="00216275" w:rsidRDefault="000B63C5" w:rsidP="009B2A2E">
            <w:pPr>
              <w:pStyle w:val="BodyTextIndent2"/>
              <w:widowControl w:val="0"/>
              <w:spacing w:after="120"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471A7452" w14:textId="77777777" w:rsidR="000B63C5" w:rsidRPr="009044F1" w:rsidRDefault="000B63C5" w:rsidP="009B2A2E">
            <w:pPr>
              <w:pStyle w:val="BodyTextIndent2"/>
              <w:widowControl w:val="0"/>
              <w:spacing w:after="120" w:line="240" w:lineRule="auto"/>
              <w:ind w:firstLine="0"/>
              <w:rPr>
                <w:rFonts w:ascii="GHEA Grapalat" w:hAnsi="GHEA Grapalat"/>
                <w:sz w:val="24"/>
                <w:szCs w:val="24"/>
                <w:u w:val="single"/>
              </w:rPr>
            </w:pPr>
          </w:p>
        </w:tc>
      </w:tr>
      <w:tr w:rsidR="000B63C5" w:rsidRPr="009044F1" w14:paraId="3077C491" w14:textId="77777777" w:rsidTr="009B2A2E">
        <w:trPr>
          <w:trHeight w:val="626"/>
          <w:jc w:val="center"/>
        </w:trPr>
        <w:tc>
          <w:tcPr>
            <w:tcW w:w="1331" w:type="dxa"/>
            <w:vAlign w:val="center"/>
          </w:tcPr>
          <w:p w14:paraId="1485ECD0" w14:textId="77777777" w:rsidR="000B63C5" w:rsidRPr="009044F1" w:rsidRDefault="000B63C5" w:rsidP="009B2A2E">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70DA9A83" w14:textId="01E9EDAB" w:rsidR="000B63C5" w:rsidRPr="007029E2" w:rsidRDefault="0022659B" w:rsidP="00D248FC">
            <w:pPr>
              <w:pStyle w:val="BodyTextIndent2"/>
              <w:widowControl w:val="0"/>
              <w:spacing w:after="120" w:line="240" w:lineRule="auto"/>
              <w:ind w:firstLine="0"/>
              <w:jc w:val="center"/>
              <w:rPr>
                <w:rFonts w:ascii="GHEA Grapalat" w:hAnsi="GHEA Grapalat"/>
                <w:b/>
                <w:bCs/>
                <w:sz w:val="22"/>
                <w:szCs w:val="22"/>
                <w:lang w:val="hy-AM"/>
              </w:rPr>
            </w:pPr>
            <w:r>
              <w:rPr>
                <w:rFonts w:ascii="GHEA Grapalat" w:hAnsi="GHEA Grapalat"/>
                <w:sz w:val="24"/>
                <w:szCs w:val="24"/>
                <w:lang w:val="hy-AM"/>
              </w:rPr>
              <w:t>14 706 000</w:t>
            </w:r>
          </w:p>
        </w:tc>
        <w:tc>
          <w:tcPr>
            <w:tcW w:w="6175" w:type="dxa"/>
            <w:vAlign w:val="center"/>
          </w:tcPr>
          <w:p w14:paraId="0D668137" w14:textId="2B66EFDC" w:rsidR="000B63C5" w:rsidRPr="002277D7" w:rsidRDefault="00831BEC" w:rsidP="006414F0">
            <w:pPr>
              <w:pStyle w:val="BodyTextIndent2"/>
              <w:widowControl w:val="0"/>
              <w:spacing w:line="240" w:lineRule="auto"/>
              <w:ind w:firstLine="0"/>
              <w:rPr>
                <w:rFonts w:ascii="GHEA Grapalat" w:hAnsi="GHEA Grapalat"/>
                <w:vertAlign w:val="subscript"/>
              </w:rPr>
            </w:pPr>
            <w:r>
              <w:rPr>
                <w:rFonts w:ascii="GHEA Grapalat" w:hAnsi="GHEA Grapalat" w:cs="Calibri"/>
                <w:color w:val="000000"/>
              </w:rPr>
              <w:t>Ремонт, техническое обслуживание и замена осветительных приборов сети художественного освещения в Шенгавитском административном районе Еревана</w:t>
            </w:r>
            <w:r w:rsidR="00A52966">
              <w:rPr>
                <w:rFonts w:ascii="GHEA Grapalat" w:hAnsi="GHEA Grapalat" w:cs="Calibri"/>
                <w:color w:val="000000"/>
              </w:rPr>
              <w:t>.</w:t>
            </w:r>
          </w:p>
        </w:tc>
      </w:tr>
    </w:tbl>
    <w:p w14:paraId="79961758" w14:textId="7DBCC13E" w:rsidR="00096865" w:rsidRPr="009044F1" w:rsidRDefault="00816505" w:rsidP="000B63C5">
      <w:pPr>
        <w:pStyle w:val="Heading3"/>
        <w:keepNext w:val="0"/>
        <w:widowControl w:val="0"/>
        <w:tabs>
          <w:tab w:val="left" w:pos="1134"/>
        </w:tabs>
        <w:spacing w:after="160" w:line="240" w:lineRule="auto"/>
        <w:ind w:firstLine="567"/>
        <w:jc w:val="both"/>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0B63C5">
        <w:rPr>
          <w:rFonts w:ascii="GHEA Grapalat" w:hAnsi="GHEA Grapalat"/>
          <w:sz w:val="24"/>
          <w:szCs w:val="24"/>
          <w:lang w:val="hy-AM"/>
        </w:rPr>
        <w:t>7</w:t>
      </w:r>
      <w:r w:rsidR="006672E6" w:rsidRPr="00E63619">
        <w:rPr>
          <w:rFonts w:ascii="GHEA Grapalat" w:hAnsi="GHEA Grapalat"/>
          <w:sz w:val="24"/>
          <w:szCs w:val="24"/>
        </w:rPr>
        <w:t xml:space="preserve">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E0A833B" w14:textId="77777777" w:rsidR="000B2CFA" w:rsidRPr="000811C1" w:rsidRDefault="000B2CFA" w:rsidP="00B46D58">
      <w:pPr>
        <w:pStyle w:val="BodyTextIndent2"/>
        <w:widowControl w:val="0"/>
        <w:spacing w:after="160" w:line="240" w:lineRule="auto"/>
        <w:ind w:firstLine="567"/>
        <w:rPr>
          <w:rFonts w:ascii="GHEA Grapalat" w:hAnsi="GHEA Grapalat"/>
          <w:sz w:val="24"/>
          <w:szCs w:val="24"/>
        </w:rPr>
      </w:pPr>
    </w:p>
    <w:p w14:paraId="1D7954D9" w14:textId="77777777" w:rsidR="00096865" w:rsidRPr="009044F1" w:rsidRDefault="00096865" w:rsidP="00B46D58">
      <w:pPr>
        <w:widowControl w:val="0"/>
        <w:spacing w:after="160"/>
        <w:ind w:firstLine="567"/>
        <w:jc w:val="center"/>
        <w:rPr>
          <w:rFonts w:ascii="GHEA Grapalat" w:hAnsi="GHEA Grapalat" w:cs="Sylfaen"/>
          <w:i/>
        </w:rPr>
      </w:pPr>
    </w:p>
    <w:p w14:paraId="52B8CDB1" w14:textId="77777777" w:rsidR="00753E6E" w:rsidRPr="009044F1" w:rsidRDefault="00693101" w:rsidP="00B46D58">
      <w:pPr>
        <w:widowControl w:val="0"/>
        <w:tabs>
          <w:tab w:val="left" w:pos="1134"/>
        </w:tabs>
        <w:spacing w:after="160"/>
        <w:ind w:firstLine="567"/>
        <w:jc w:val="both"/>
        <w:rPr>
          <w:rFonts w:ascii="GHEA Grapalat" w:hAnsi="GHEA Grapalat" w:cs="Arial Armenian"/>
        </w:rPr>
      </w:pPr>
      <w:r w:rsidRPr="00627D28">
        <w:rPr>
          <w:rFonts w:ascii="GHEA Grapalat" w:hAnsi="GHEA Grapalat" w:cs="Courier New"/>
          <w:b/>
          <w:sz w:val="20"/>
          <w:szCs w:val="20"/>
          <w:lang w:eastAsia="en-US" w:bidi="ar-SA"/>
        </w:rPr>
        <w:t>2.</w:t>
      </w:r>
      <w:r w:rsidR="002B32D6" w:rsidRPr="00627D28">
        <w:rPr>
          <w:rFonts w:ascii="GHEA Grapalat" w:hAnsi="GHEA Grapalat" w:cs="Courier New"/>
          <w:b/>
          <w:sz w:val="20"/>
          <w:szCs w:val="20"/>
          <w:lang w:eastAsia="en-US" w:bidi="ar-SA"/>
        </w:rPr>
        <w:t xml:space="preserve"> ТРЕБОВАНИЯ К ПРАВУ УЧАСТНИКА НА УЧАСТИЕ, </w:t>
      </w:r>
      <w:r w:rsidR="00E25DD7" w:rsidRPr="00627D28">
        <w:rPr>
          <w:rFonts w:ascii="GHEA Grapalat" w:hAnsi="GHEA Grapalat" w:cs="Courier New"/>
          <w:b/>
          <w:sz w:val="20"/>
          <w:szCs w:val="20"/>
          <w:lang w:eastAsia="en-US" w:bidi="ar-SA"/>
        </w:rPr>
        <w:t>ПОРЯДОК ИХ ОЦЕНКИ, УСЛОВИЯ ПРЕДСТАВЛЕНИЯ ОБЕСПЕЧЕНИЯ КВАЛИФИКАЦИИ В СЛУЧАЕ ПРИЗНАНИЯ ОТОБРАННЫМ  УЧАСТНИКОМ</w:t>
      </w:r>
      <w:r w:rsidR="00E25DD7" w:rsidRPr="00627D28">
        <w:rPr>
          <w:rFonts w:ascii="GHEA Grapalat" w:hAnsi="GHEA Grapalat" w:cs="Courier New"/>
          <w:b/>
          <w:sz w:val="20"/>
          <w:szCs w:val="20"/>
          <w:lang w:eastAsia="en-US" w:bidi="ar-SA"/>
        </w:rPr>
        <w:br/>
      </w:r>
      <w:del w:id="0" w:author="Inesa Kocharyan" w:date="2025-03-19T12:14:00Z">
        <w:r w:rsidRPr="00627D28" w:rsidDel="00E25DD7">
          <w:rPr>
            <w:rFonts w:ascii="GHEA Grapalat" w:hAnsi="GHEA Grapalat" w:cs="Courier New"/>
            <w:b/>
            <w:sz w:val="20"/>
            <w:szCs w:val="20"/>
            <w:lang w:eastAsia="en-US" w:bidi="ar-SA"/>
          </w:rPr>
          <w:br/>
        </w:r>
      </w:del>
      <w:r w:rsidR="00096865" w:rsidRPr="009044F1">
        <w:rPr>
          <w:rFonts w:ascii="GHEA Grapalat" w:hAnsi="GHEA Grapalat"/>
        </w:rPr>
        <w:t>2.1</w:t>
      </w:r>
      <w:r w:rsidR="008E6E51" w:rsidRPr="008E6E51">
        <w:rPr>
          <w:rFonts w:ascii="GHEA Grapalat" w:hAnsi="GHEA Grapalat"/>
        </w:rPr>
        <w:t>.</w:t>
      </w:r>
      <w:r w:rsidRPr="00090699">
        <w:rPr>
          <w:rFonts w:ascii="GHEA Grapalat" w:hAnsi="GHEA Grapalat"/>
        </w:rPr>
        <w:tab/>
      </w:r>
      <w:r w:rsidR="00096865" w:rsidRPr="009044F1">
        <w:rPr>
          <w:rFonts w:ascii="GHEA Grapalat" w:hAnsi="GHEA Grapalat"/>
        </w:rPr>
        <w:t>В настоящей процедуре не имеют права участвовать лица:</w:t>
      </w:r>
    </w:p>
    <w:p w14:paraId="16B7D65F"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25A7B08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2D2C5030" w14:textId="77777777" w:rsidR="00753E6E" w:rsidRPr="009044F1" w:rsidDel="00664BFB" w:rsidRDefault="00753E6E" w:rsidP="00B46D58">
      <w:pPr>
        <w:widowControl w:val="0"/>
        <w:tabs>
          <w:tab w:val="left" w:pos="1134"/>
        </w:tabs>
        <w:spacing w:after="160"/>
        <w:ind w:firstLine="567"/>
        <w:jc w:val="both"/>
        <w:rPr>
          <w:del w:id="1"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180D01C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460AF070"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2CB6BFCC" w14:textId="77777777" w:rsidR="00990561" w:rsidRDefault="00990561" w:rsidP="00B46D58">
      <w:pPr>
        <w:widowControl w:val="0"/>
        <w:tabs>
          <w:tab w:val="left" w:pos="1134"/>
        </w:tabs>
        <w:spacing w:after="160"/>
        <w:ind w:firstLine="567"/>
        <w:jc w:val="both"/>
        <w:rPr>
          <w:ins w:id="2"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9E8B70B" w14:textId="77777777" w:rsidR="00943D49" w:rsidRDefault="00943D49" w:rsidP="00741D79">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FC31B34" w14:textId="77777777" w:rsidR="00943D49" w:rsidRDefault="00943D49">
      <w:pPr>
        <w:pStyle w:val="ListParagraph"/>
        <w:widowControl w:val="0"/>
        <w:numPr>
          <w:ilvl w:val="0"/>
          <w:numId w:val="7"/>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AF77D9F" w14:textId="77777777" w:rsidR="00943D49" w:rsidRPr="007E73FD" w:rsidRDefault="00943D49">
      <w:pPr>
        <w:pStyle w:val="ListParagraph"/>
        <w:widowControl w:val="0"/>
        <w:numPr>
          <w:ilvl w:val="0"/>
          <w:numId w:val="7"/>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26F79AF5" w14:textId="2766F433" w:rsidR="007E73FD" w:rsidRPr="007E73FD" w:rsidRDefault="007E73FD" w:rsidP="007E73FD">
      <w:pPr>
        <w:widowControl w:val="0"/>
        <w:tabs>
          <w:tab w:val="left" w:pos="1134"/>
        </w:tabs>
        <w:ind w:left="142"/>
        <w:contextualSpacing/>
        <w:jc w:val="both"/>
        <w:rPr>
          <w:rFonts w:ascii="GHEA Grapalat" w:hAnsi="GHEA Grapalat" w:cs="Sylfaen"/>
        </w:rPr>
      </w:pPr>
      <w:r w:rsidRPr="007E73FD">
        <w:rPr>
          <w:rFonts w:ascii="GHEA Grapalat" w:hAnsi="GHEA Grapalat" w:cs="Sylfaen"/>
        </w:rPr>
        <w:t xml:space="preserve">  7) которые на основании абзаца «е» подпункта 2 пункта 1 постановления Правительства РА </w:t>
      </w:r>
      <w:r w:rsidRPr="007E73FD">
        <w:rPr>
          <w:rFonts w:ascii="GHEA Grapalat" w:hAnsi="GHEA Grapalat" w:cs="Sylfaen"/>
          <w:lang w:val="en-US"/>
        </w:rPr>
        <w:t>N</w:t>
      </w:r>
      <w:r w:rsidRPr="007E73FD">
        <w:rPr>
          <w:rFonts w:ascii="GHEA Grapalat" w:hAnsi="GHEA Grapalat" w:cs="Sylfaen"/>
        </w:rPr>
        <w:t xml:space="preserve">817-А от 20.06.2025г., на основании обязательств  </w:t>
      </w:r>
      <w:r w:rsidRPr="007E73FD">
        <w:rPr>
          <w:rFonts w:ascii="GHEA Grapalat" w:hAnsi="GHEA Grapalat" w:cs="Sylfaen"/>
          <w:lang w:val="en-US"/>
        </w:rPr>
        <w:t>o</w:t>
      </w:r>
      <w:r w:rsidRPr="007E73FD">
        <w:rPr>
          <w:rFonts w:ascii="GHEA Grapalat" w:hAnsi="GHEA Grapalat" w:cs="Sylfaen"/>
        </w:rPr>
        <w:t xml:space="preserve"> неучастии в процедурах, на дату подачи заявки включены в список, предусмотренный подпунктом 2 пункта 2 того же постановления.</w:t>
      </w:r>
    </w:p>
    <w:p w14:paraId="739B0D9B"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E65F323" w14:textId="7833384C" w:rsidR="0081060F" w:rsidRDefault="00BA3554" w:rsidP="0081060F">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7E73FD" w:rsidRPr="007E73FD">
        <w:rPr>
          <w:rFonts w:ascii="GHEA Grapalat" w:hAnsi="GHEA Grapalat"/>
        </w:rPr>
        <w:t xml:space="preserve"> 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482D5B0F"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F0B2405"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397197E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55DE3D3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9DEF97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A160515"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09CDB3D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3794EA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FCBD0DC"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5918607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173A69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6F63DD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FAF28F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DC346A0"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3"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779391F" w14:textId="77777777" w:rsidR="008C56FA" w:rsidRPr="009044F1" w:rsidRDefault="00096865" w:rsidP="008C56FA">
      <w:pPr>
        <w:widowControl w:val="0"/>
        <w:tabs>
          <w:tab w:val="left" w:pos="1134"/>
        </w:tabs>
        <w:spacing w:after="160"/>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 xml:space="preserve">представляет </w:t>
      </w:r>
      <w:r w:rsidR="00D019A4" w:rsidRPr="00AC3C74">
        <w:rPr>
          <w:rFonts w:ascii="GHEA Grapalat" w:hAnsi="GHEA Grapalat"/>
        </w:rPr>
        <w:lastRenderedPageBreak/>
        <w:t>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309141AA"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4F90E3B5"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047C8580"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381A44CF"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2CE93B6"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A059724" w14:textId="77777777" w:rsidR="00813CE0" w:rsidRPr="00572A57" w:rsidRDefault="00813CE0" w:rsidP="00B46D58">
      <w:pPr>
        <w:widowControl w:val="0"/>
        <w:spacing w:after="160"/>
        <w:jc w:val="center"/>
        <w:rPr>
          <w:rFonts w:ascii="GHEA Grapalat" w:hAnsi="GHEA Grapalat"/>
          <w:b/>
        </w:rPr>
      </w:pPr>
    </w:p>
    <w:p w14:paraId="33841ABE" w14:textId="77777777"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6E02BC9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A0AF22E"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10F9C76C"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E953CB1" w14:textId="77777777" w:rsidR="002D2947"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w:t>
      </w:r>
      <w:r w:rsidRPr="007D4470">
        <w:rPr>
          <w:rFonts w:ascii="Calibri" w:hAnsi="Calibri" w:cs="Calibri"/>
        </w:rPr>
        <w:t> </w:t>
      </w:r>
      <w:r w:rsidRPr="007D4470">
        <w:rPr>
          <w:rFonts w:ascii="GHEA Grapalat" w:hAnsi="GHEA Grapalat" w:cs="GHEA Grapalat"/>
        </w:rPr>
        <w:t>нарушением</w:t>
      </w:r>
      <w:r w:rsidRPr="007D4470">
        <w:rPr>
          <w:rFonts w:ascii="GHEA Grapalat" w:hAnsi="GHEA Grapalat"/>
        </w:rPr>
        <w:t xml:space="preserve"> </w:t>
      </w:r>
      <w:r w:rsidRPr="007D4470">
        <w:rPr>
          <w:rFonts w:ascii="GHEA Grapalat" w:hAnsi="GHEA Grapalat" w:cs="GHEA Grapalat"/>
        </w:rPr>
        <w:t>установленного</w:t>
      </w:r>
      <w:r w:rsidRPr="007D4470">
        <w:rPr>
          <w:rFonts w:ascii="GHEA Grapalat" w:hAnsi="GHEA Grapalat"/>
        </w:rPr>
        <w:t xml:space="preserve"> </w:t>
      </w:r>
      <w:r w:rsidRPr="007D4470">
        <w:rPr>
          <w:rFonts w:ascii="GHEA Grapalat" w:hAnsi="GHEA Grapalat" w:cs="GHEA Grapalat"/>
        </w:rPr>
        <w:t>настоящим</w:t>
      </w:r>
      <w:r w:rsidRPr="007D4470">
        <w:rPr>
          <w:rFonts w:ascii="GHEA Grapalat" w:hAnsi="GHEA Grapalat"/>
        </w:rPr>
        <w:t xml:space="preserve"> </w:t>
      </w:r>
      <w:r w:rsidRPr="007D4470">
        <w:rPr>
          <w:rFonts w:ascii="GHEA Grapalat" w:hAnsi="GHEA Grapalat" w:cs="GHEA Grapalat"/>
        </w:rPr>
        <w:t>разделом</w:t>
      </w:r>
      <w:r w:rsidRPr="007D4470">
        <w:rPr>
          <w:rFonts w:ascii="GHEA Grapalat" w:hAnsi="GHEA Grapalat"/>
        </w:rPr>
        <w:t xml:space="preserve"> </w:t>
      </w:r>
      <w:r w:rsidRPr="007D4470">
        <w:rPr>
          <w:rFonts w:ascii="GHEA Grapalat" w:hAnsi="GHEA Grapalat" w:cs="GHEA Grapalat"/>
        </w:rPr>
        <w:t>срока</w:t>
      </w:r>
      <w:r w:rsidRPr="007D4470">
        <w:rPr>
          <w:rFonts w:ascii="GHEA Grapalat" w:hAnsi="GHEA Grapalat"/>
        </w:rPr>
        <w:t xml:space="preserve">, </w:t>
      </w:r>
      <w:r w:rsidRPr="007D4470">
        <w:rPr>
          <w:rFonts w:ascii="GHEA Grapalat" w:hAnsi="GHEA Grapalat" w:cs="GHEA Grapalat"/>
        </w:rPr>
        <w:t>а</w:t>
      </w:r>
      <w:r w:rsidRPr="007D4470">
        <w:rPr>
          <w:rFonts w:ascii="GHEA Grapalat" w:hAnsi="GHEA Grapalat"/>
        </w:rPr>
        <w:t xml:space="preserve"> </w:t>
      </w:r>
      <w:r w:rsidRPr="007D4470">
        <w:rPr>
          <w:rFonts w:ascii="GHEA Grapalat" w:hAnsi="GHEA Grapalat" w:cs="GHEA Grapalat"/>
        </w:rPr>
        <w:t>также</w:t>
      </w:r>
      <w:r w:rsidRPr="007D4470">
        <w:rPr>
          <w:rFonts w:ascii="GHEA Grapalat" w:hAnsi="GHEA Grapalat"/>
        </w:rPr>
        <w:t xml:space="preserve"> </w:t>
      </w:r>
      <w:r w:rsidRPr="007D4470">
        <w:rPr>
          <w:rFonts w:ascii="GHEA Grapalat" w:hAnsi="GHEA Grapalat" w:cs="GHEA Grapalat"/>
        </w:rPr>
        <w:t>в</w:t>
      </w:r>
      <w:r w:rsidRPr="007D4470">
        <w:rPr>
          <w:rFonts w:ascii="GHEA Grapalat" w:hAnsi="GHEA Grapalat"/>
        </w:rPr>
        <w:t xml:space="preserve"> </w:t>
      </w:r>
      <w:r w:rsidRPr="007D4470">
        <w:rPr>
          <w:rFonts w:ascii="GHEA Grapalat" w:hAnsi="GHEA Grapalat" w:cs="GHEA Grapalat"/>
        </w:rPr>
        <w:t>случае</w:t>
      </w:r>
      <w:r w:rsidRPr="007D4470">
        <w:rPr>
          <w:rFonts w:ascii="GHEA Grapalat" w:hAnsi="GHEA Grapalat"/>
        </w:rPr>
        <w:t xml:space="preserve">, </w:t>
      </w:r>
      <w:r w:rsidRPr="007D4470">
        <w:rPr>
          <w:rFonts w:ascii="GHEA Grapalat" w:hAnsi="GHEA Grapalat" w:cs="GHEA Grapalat"/>
        </w:rPr>
        <w:t>если</w:t>
      </w:r>
      <w:r w:rsidRPr="007D4470">
        <w:rPr>
          <w:rFonts w:ascii="GHEA Grapalat" w:hAnsi="GHEA Grapalat"/>
        </w:rPr>
        <w:t xml:space="preserve"> </w:t>
      </w:r>
      <w:r w:rsidRPr="007D4470">
        <w:rPr>
          <w:rFonts w:ascii="GHEA Grapalat" w:hAnsi="GHEA Grapalat" w:cs="GHEA Grapalat"/>
        </w:rPr>
        <w:t>запро</w:t>
      </w:r>
    </w:p>
    <w:p w14:paraId="596445B0" w14:textId="50D1757E"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6D24767"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7C0A2BC8"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451F04F" w14:textId="77777777" w:rsidR="00B051BE" w:rsidRDefault="00B051BE" w:rsidP="00B46D58">
      <w:pPr>
        <w:widowControl w:val="0"/>
        <w:spacing w:after="160"/>
        <w:jc w:val="center"/>
        <w:rPr>
          <w:rFonts w:ascii="GHEA Grapalat" w:hAnsi="GHEA Grapalat"/>
        </w:rPr>
      </w:pPr>
    </w:p>
    <w:p w14:paraId="3DC05935" w14:textId="77777777" w:rsidR="00136E15" w:rsidRPr="009044F1" w:rsidRDefault="00136E15" w:rsidP="00B46D58">
      <w:pPr>
        <w:widowControl w:val="0"/>
        <w:spacing w:after="160"/>
        <w:jc w:val="center"/>
        <w:rPr>
          <w:rFonts w:ascii="GHEA Grapalat" w:hAnsi="GHEA Grapalat"/>
          <w:b/>
        </w:rPr>
      </w:pPr>
    </w:p>
    <w:p w14:paraId="667CDA51"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ED04A8A"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5E096D77"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AB951D0" w14:textId="36371AF5"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Pr="009044F1">
        <w:rPr>
          <w:rFonts w:ascii="GHEA Grapalat" w:hAnsi="GHEA Grapalat"/>
          <w:sz w:val="24"/>
          <w:szCs w:val="24"/>
        </w:rPr>
        <w:lastRenderedPageBreak/>
        <w:t xml:space="preserve">инструкции по подготовке заявок на </w:t>
      </w:r>
      <w:r w:rsidR="002D2947" w:rsidRPr="002D2947">
        <w:rPr>
          <w:rFonts w:ascii="GHEA Grapalat" w:hAnsi="GHEA Grapalat"/>
          <w:sz w:val="24"/>
          <w:szCs w:val="24"/>
        </w:rPr>
        <w:t>запрос котировок</w:t>
      </w:r>
      <w:r w:rsidRPr="009044F1">
        <w:rPr>
          <w:rFonts w:ascii="GHEA Grapalat" w:hAnsi="GHEA Grapalat"/>
          <w:sz w:val="24"/>
          <w:szCs w:val="24"/>
        </w:rPr>
        <w:t>.</w:t>
      </w:r>
    </w:p>
    <w:p w14:paraId="22845B67" w14:textId="1F1057E8"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"окончательный срок подачи заявок</w:t>
      </w:r>
      <w:r w:rsidR="000B63C5">
        <w:rPr>
          <w:rFonts w:ascii="GHEA Grapalat" w:hAnsi="GHEA Grapalat"/>
          <w:sz w:val="24"/>
          <w:szCs w:val="24"/>
          <w:lang w:val="hy-AM"/>
        </w:rPr>
        <w:t xml:space="preserve"> </w:t>
      </w:r>
      <w:r w:rsidR="00831BEC">
        <w:rPr>
          <w:rFonts w:ascii="GHEA Grapalat" w:hAnsi="GHEA Grapalat"/>
          <w:b/>
          <w:bCs/>
          <w:sz w:val="24"/>
          <w:szCs w:val="24"/>
        </w:rPr>
        <w:t>09:30 часов 27.02.2026</w:t>
      </w:r>
      <w:r w:rsidR="00B71FF8">
        <w:rPr>
          <w:rFonts w:ascii="GHEA Grapalat" w:hAnsi="GHEA Grapalat"/>
          <w:b/>
          <w:bCs/>
          <w:sz w:val="24"/>
          <w:szCs w:val="24"/>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4AB332CB"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7B06E4F"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2684C15D"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4DFADF81" w14:textId="77777777" w:rsidR="00C648DF" w:rsidRDefault="005F25EF" w:rsidP="00B46D58">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2C5D4616"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115674E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3CCEF976"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6D32C0">
        <w:rPr>
          <w:rFonts w:ascii="GHEA Grapalat" w:hAnsi="GHEA Grapalat"/>
          <w:sz w:val="24"/>
          <w:szCs w:val="24"/>
        </w:rPr>
        <w:t xml:space="preserve">д) </w:t>
      </w:r>
      <w:r w:rsidR="007F1C07">
        <w:rPr>
          <w:rFonts w:ascii="GHEA Grapalat" w:hAnsi="GHEA Grapalat"/>
          <w:sz w:val="24"/>
          <w:szCs w:val="24"/>
        </w:rPr>
        <w:t>д</w:t>
      </w:r>
      <w:r w:rsidR="00F70632" w:rsidRPr="006D32C0">
        <w:rPr>
          <w:rFonts w:ascii="GHEA Grapalat" w:hAnsi="GHEA Grapalat"/>
          <w:sz w:val="24"/>
          <w:szCs w:val="24"/>
        </w:rPr>
        <w:t>еклараци</w:t>
      </w:r>
      <w:r w:rsidR="007F1C07">
        <w:rPr>
          <w:rFonts w:ascii="GHEA Grapalat" w:hAnsi="GHEA Grapalat"/>
          <w:sz w:val="24"/>
          <w:szCs w:val="24"/>
        </w:rPr>
        <w:t>ю</w:t>
      </w:r>
      <w:r w:rsidR="00F70632" w:rsidRPr="006D32C0">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6D32C0" w:rsidRPr="006D32C0">
        <w:rPr>
          <w:rFonts w:ascii="GHEA Grapalat" w:hAnsi="GHEA Grapalat"/>
          <w:sz w:val="24"/>
          <w:szCs w:val="24"/>
        </w:rPr>
        <w:t>.</w:t>
      </w:r>
      <w:r w:rsidRPr="006D32C0">
        <w:rPr>
          <w:rFonts w:ascii="GHEA Grapalat" w:hAnsi="GHEA Grapalat"/>
          <w:sz w:val="24"/>
          <w:szCs w:val="24"/>
        </w:rPr>
        <w:t xml:space="preserve">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sidR="006D32C0">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w:t>
      </w:r>
      <w:r w:rsidR="0027519B">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27519B">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w:t>
      </w:r>
      <w:r w:rsidRPr="00A5455C">
        <w:rPr>
          <w:rFonts w:ascii="GHEA Grapalat" w:hAnsi="GHEA Grapalat"/>
          <w:sz w:val="24"/>
          <w:szCs w:val="24"/>
        </w:rPr>
        <w:t>решении заключить договор;</w:t>
      </w:r>
      <w:r w:rsidR="005F25EF" w:rsidRPr="00A5455C">
        <w:rPr>
          <w:rFonts w:ascii="GHEA Grapalat" w:hAnsi="GHEA Grapalat"/>
        </w:rPr>
        <w:t xml:space="preserve"> </w:t>
      </w:r>
      <w:r w:rsidR="00A5455C" w:rsidRPr="00A5455C">
        <w:rPr>
          <w:rFonts w:ascii="GHEA Grapalat" w:hAnsi="GHEA Grapalat"/>
          <w:vertAlign w:val="superscript"/>
          <w:lang w:val="hy-AM"/>
        </w:rPr>
        <w:t>7.1</w:t>
      </w:r>
      <w:r w:rsidR="005F25EF" w:rsidRPr="00A5455C">
        <w:rPr>
          <w:rFonts w:ascii="GHEA Grapalat" w:hAnsi="GHEA Grapalat"/>
        </w:rPr>
        <w:t xml:space="preserve"> </w:t>
      </w:r>
    </w:p>
    <w:p w14:paraId="6B450B44" w14:textId="77777777"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52CE2304" w14:textId="77777777"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485531">
        <w:rPr>
          <w:rStyle w:val="FootnoteReference"/>
          <w:rFonts w:ascii="GHEA Grapalat" w:hAnsi="GHEA Grapalat"/>
        </w:rPr>
        <w:footnoteReference w:customMarkFollows="1" w:id="4"/>
        <w:t>8</w:t>
      </w:r>
    </w:p>
    <w:p w14:paraId="49223F46" w14:textId="77777777" w:rsidR="0088370A" w:rsidRDefault="0062795D" w:rsidP="008336B3">
      <w:pPr>
        <w:pStyle w:val="norm"/>
        <w:widowControl w:val="0"/>
        <w:tabs>
          <w:tab w:val="left" w:pos="1134"/>
        </w:tabs>
        <w:spacing w:after="160" w:line="360" w:lineRule="auto"/>
        <w:ind w:firstLine="567"/>
        <w:rPr>
          <w:rFonts w:ascii="GHEA Grapalat" w:hAnsi="GHEA Grapalat"/>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r w:rsidR="008336B3" w:rsidRPr="008336B3">
        <w:rPr>
          <w:rFonts w:ascii="GHEA Grapalat" w:hAnsi="GHEA Grapalat"/>
        </w:rPr>
        <w:t xml:space="preserve">- </w:t>
      </w:r>
      <w:r w:rsidR="008936CF">
        <w:rPr>
          <w:rFonts w:ascii="GHEA Grapalat" w:hAnsi="GHEA Grapalat"/>
          <w:sz w:val="24"/>
          <w:szCs w:val="24"/>
        </w:rPr>
        <w:t>утвержденое им заверение</w:t>
      </w:r>
      <w:r w:rsidR="008936CF" w:rsidRPr="00DC5D72">
        <w:rPr>
          <w:rFonts w:ascii="GHEA Grapalat" w:hAnsi="GHEA Grapalat"/>
          <w:sz w:val="24"/>
          <w:szCs w:val="24"/>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sidR="008936CF">
        <w:rPr>
          <w:rFonts w:ascii="GHEA Grapalat" w:hAnsi="GHEA Grapalat"/>
          <w:sz w:val="24"/>
          <w:szCs w:val="24"/>
        </w:rPr>
        <w:t>приборов</w:t>
      </w:r>
      <w:r w:rsidR="008936CF" w:rsidRPr="00DC5D72">
        <w:rPr>
          <w:rFonts w:ascii="GHEA Grapalat" w:hAnsi="GHEA Grapalat"/>
          <w:sz w:val="24"/>
          <w:szCs w:val="24"/>
        </w:rPr>
        <w:t xml:space="preserve"> и оборудования, соответствующих установленным техническим характеристикам и условиям гарантийного обслуживания, </w:t>
      </w:r>
      <w:r w:rsidR="008936CF" w:rsidRPr="00DC5D72">
        <w:rPr>
          <w:rFonts w:ascii="GHEA Grapalat" w:hAnsi="GHEA Grapalat"/>
          <w:sz w:val="24"/>
          <w:szCs w:val="24"/>
        </w:rPr>
        <w:lastRenderedPageBreak/>
        <w:t>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4320D2" w:rsidRPr="004320D2">
        <w:rPr>
          <w:rFonts w:ascii="GHEA Grapalat" w:hAnsi="GHEA Grapalat"/>
          <w:sz w:val="24"/>
          <w:szCs w:val="24"/>
        </w:rPr>
        <w:t>.</w:t>
      </w:r>
      <w:r w:rsidR="008936CF" w:rsidRPr="00DC5D72">
        <w:rPr>
          <w:rFonts w:ascii="GHEA Grapalat" w:hAnsi="GHEA Grapalat"/>
          <w:sz w:val="24"/>
          <w:szCs w:val="24"/>
        </w:rPr>
        <w:t xml:space="preserve"> </w:t>
      </w:r>
      <w:r w:rsidR="008936CF">
        <w:rPr>
          <w:rFonts w:ascii="GHEA Grapalat" w:hAnsi="GHEA Grapalat"/>
          <w:sz w:val="24"/>
          <w:szCs w:val="24"/>
        </w:rPr>
        <w:t xml:space="preserve">Заверение </w:t>
      </w:r>
      <w:r w:rsidR="008936CF" w:rsidRPr="00DC5D72">
        <w:rPr>
          <w:rFonts w:ascii="GHEA Grapalat" w:hAnsi="GHEA Grapalat"/>
          <w:sz w:val="24"/>
          <w:szCs w:val="24"/>
        </w:rPr>
        <w:t xml:space="preserve">предусмотренное настоящим подпунктом, также </w:t>
      </w:r>
      <w:r w:rsidR="008936CF" w:rsidRPr="008336B3">
        <w:rPr>
          <w:rFonts w:ascii="GHEA Grapalat" w:hAnsi="GHEA Grapalat"/>
          <w:sz w:val="24"/>
          <w:szCs w:val="24"/>
        </w:rPr>
        <w:t>подтверждается</w:t>
      </w:r>
      <w:r w:rsidR="008936CF" w:rsidRPr="00DC5D72">
        <w:rPr>
          <w:rFonts w:ascii="GHEA Grapalat" w:hAnsi="GHEA Grapalat"/>
          <w:sz w:val="24"/>
          <w:szCs w:val="24"/>
        </w:rPr>
        <w:t xml:space="preserve"> отдельным приложением к заключаемому договору</w:t>
      </w:r>
      <w:r w:rsidR="007447E9" w:rsidRPr="00F04430">
        <w:rPr>
          <w:rStyle w:val="FootnoteReference"/>
          <w:rFonts w:ascii="GHEA Grapalat" w:hAnsi="GHEA Grapalat"/>
        </w:rPr>
        <w:footnoteReference w:customMarkFollows="1" w:id="5"/>
        <w:t>9</w:t>
      </w:r>
    </w:p>
    <w:p w14:paraId="41E22CB5"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CD9F226"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702B5FD6"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4B08923F"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2DF5E52" w14:textId="77777777" w:rsidR="00721677" w:rsidRDefault="00721677" w:rsidP="00B46D58">
      <w:pPr>
        <w:pStyle w:val="norm"/>
        <w:widowControl w:val="0"/>
        <w:spacing w:after="120" w:line="240" w:lineRule="auto"/>
        <w:ind w:firstLine="0"/>
        <w:rPr>
          <w:ins w:id="4"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E3224B0" w14:textId="77777777" w:rsidR="00E33599" w:rsidRDefault="00E33599" w:rsidP="00B46D58">
      <w:pPr>
        <w:pStyle w:val="norm"/>
        <w:widowControl w:val="0"/>
        <w:spacing w:after="120" w:line="240" w:lineRule="auto"/>
        <w:ind w:firstLine="0"/>
        <w:rPr>
          <w:rFonts w:ascii="GHEA Grapalat" w:hAnsi="GHEA Grapalat" w:cs="Sylfaen"/>
          <w:sz w:val="24"/>
          <w:szCs w:val="24"/>
        </w:rPr>
      </w:pPr>
    </w:p>
    <w:p w14:paraId="14B656EC" w14:textId="77777777" w:rsidR="0049655D" w:rsidRDefault="00C90BCA">
      <w:pPr>
        <w:rPr>
          <w:rFonts w:ascii="GHEA Grapalat" w:hAnsi="GHEA Grapalat"/>
          <w:b/>
        </w:rPr>
      </w:pPr>
      <w:r>
        <w:rPr>
          <w:rFonts w:ascii="GHEA Grapalat" w:hAnsi="GHEA Grapalat"/>
          <w:b/>
        </w:rPr>
        <w:t>-----------------------------</w:t>
      </w:r>
    </w:p>
    <w:p w14:paraId="32314D43" w14:textId="77777777" w:rsidR="00C90BCA" w:rsidDel="00B2007E" w:rsidRDefault="00C90BCA" w:rsidP="00B46D58">
      <w:pPr>
        <w:widowControl w:val="0"/>
        <w:spacing w:after="160"/>
        <w:jc w:val="center"/>
        <w:rPr>
          <w:del w:id="5" w:author="Inesa Kocharyan" w:date="2022-03-25T12:10:00Z"/>
          <w:rFonts w:ascii="GHEA Grapalat" w:hAnsi="GHEA Grapalat"/>
          <w:b/>
        </w:rPr>
      </w:pPr>
    </w:p>
    <w:p w14:paraId="286DDFA7" w14:textId="77777777" w:rsidR="00700398" w:rsidRDefault="00700398" w:rsidP="00B46D58">
      <w:pPr>
        <w:widowControl w:val="0"/>
        <w:spacing w:after="160"/>
        <w:jc w:val="center"/>
        <w:rPr>
          <w:rFonts w:ascii="GHEA Grapalat" w:hAnsi="GHEA Grapalat"/>
          <w:b/>
        </w:rPr>
      </w:pPr>
    </w:p>
    <w:p w14:paraId="1A29DB1E" w14:textId="77777777" w:rsidR="00700398" w:rsidRDefault="00700398" w:rsidP="00B46D58">
      <w:pPr>
        <w:widowControl w:val="0"/>
        <w:spacing w:after="160"/>
        <w:jc w:val="center"/>
        <w:rPr>
          <w:rFonts w:ascii="GHEA Grapalat" w:hAnsi="GHEA Grapalat"/>
          <w:b/>
        </w:rPr>
      </w:pPr>
    </w:p>
    <w:p w14:paraId="52C7D262" w14:textId="77777777" w:rsidR="00700398" w:rsidRDefault="00700398">
      <w:pPr>
        <w:rPr>
          <w:rFonts w:ascii="GHEA Grapalat" w:hAnsi="GHEA Grapalat"/>
          <w:b/>
        </w:rPr>
      </w:pPr>
      <w:r>
        <w:rPr>
          <w:rFonts w:ascii="GHEA Grapalat" w:hAnsi="GHEA Grapalat"/>
          <w:b/>
        </w:rPr>
        <w:br w:type="page"/>
      </w:r>
    </w:p>
    <w:p w14:paraId="56DED430"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14:paraId="3D7F266E"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51F22081" w14:textId="77777777" w:rsidR="00B95FE0"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B07955" w:rsidRPr="00B07955">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546DF3" w:rsidRPr="00B07955">
        <w:rPr>
          <w:rFonts w:ascii="GHEA Grapalat" w:hAnsi="GHEA Grapalat"/>
          <w:sz w:val="24"/>
          <w:szCs w:val="24"/>
        </w:rPr>
        <w:t xml:space="preserve"> </w:t>
      </w:r>
      <w:r w:rsidR="00546DF3">
        <w:rPr>
          <w:rFonts w:ascii="GHEA Grapalat" w:hAnsi="GHEA Grapalat"/>
          <w:sz w:val="24"/>
          <w:szCs w:val="24"/>
        </w:rPr>
        <w:t>(</w:t>
      </w:r>
      <w:r w:rsidR="00546DF3" w:rsidRPr="00864470">
        <w:rPr>
          <w:rFonts w:ascii="GHEA Grapalat" w:hAnsi="GHEA Grapalat"/>
          <w:sz w:val="24"/>
          <w:szCs w:val="24"/>
        </w:rPr>
        <w:t>совокупность себестоимости и прогнозируемой прибыли</w:t>
      </w:r>
      <w:r w:rsidR="00546DF3">
        <w:rPr>
          <w:rFonts w:ascii="GHEA Grapalat" w:hAnsi="GHEA Grapalat"/>
          <w:sz w:val="24"/>
          <w:szCs w:val="24"/>
        </w:rPr>
        <w:t>)</w:t>
      </w:r>
      <w:r w:rsidR="0080112C"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9B6514">
        <w:rPr>
          <w:rFonts w:ascii="GHEA Grapalat" w:hAnsi="GHEA Grapalat"/>
          <w:sz w:val="24"/>
          <w:szCs w:val="24"/>
          <w:lang w:val="hy-AM"/>
        </w:rPr>
        <w:t xml:space="preserve"> </w:t>
      </w:r>
      <w:r w:rsidR="009B6514">
        <w:rPr>
          <w:rFonts w:ascii="GHEA Grapalat" w:hAnsi="GHEA Grapalat"/>
          <w:sz w:val="24"/>
          <w:szCs w:val="24"/>
        </w:rPr>
        <w:t>При</w:t>
      </w:r>
      <w:r w:rsidR="009455D4">
        <w:rPr>
          <w:rFonts w:ascii="GHEA Grapalat" w:hAnsi="GHEA Grapalat"/>
          <w:sz w:val="24"/>
          <w:szCs w:val="24"/>
        </w:rPr>
        <w:t xml:space="preserve"> этом</w:t>
      </w:r>
      <w:r w:rsidR="00BA5FDA">
        <w:rPr>
          <w:rFonts w:ascii="GHEA Grapalat" w:hAnsi="GHEA Grapalat"/>
          <w:sz w:val="24"/>
          <w:szCs w:val="24"/>
        </w:rPr>
        <w:t>:</w:t>
      </w:r>
    </w:p>
    <w:p w14:paraId="50D5C6D6" w14:textId="77777777" w:rsidR="009B6514" w:rsidRPr="0059577A" w:rsidRDefault="009B6514" w:rsidP="0059577A">
      <w:pPr>
        <w:pStyle w:val="HTMLPreformatted"/>
        <w:shd w:val="clear" w:color="auto" w:fill="F8F9FA"/>
        <w:spacing w:line="540" w:lineRule="atLeast"/>
        <w:jc w:val="both"/>
        <w:rPr>
          <w:rFonts w:ascii="GHEA Grapalat" w:hAnsi="GHEA Grapalat"/>
          <w:sz w:val="24"/>
          <w:szCs w:val="24"/>
          <w:lang w:val="ru-RU"/>
        </w:rPr>
      </w:pPr>
      <w:r w:rsidRPr="0059577A">
        <w:rPr>
          <w:rFonts w:ascii="GHEA Grapalat" w:hAnsi="GHEA Grapalat" w:cs="Times New Roman" w:hint="eastAsia"/>
          <w:sz w:val="24"/>
          <w:szCs w:val="24"/>
          <w:lang w:val="ru-RU" w:eastAsia="ru-RU" w:bidi="ru-RU"/>
        </w:rPr>
        <w:t>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оценка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и</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сравнение</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ценовых</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предложений</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участников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осуществляются</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без</w:t>
      </w:r>
      <w:r w:rsidRPr="0059577A">
        <w:rPr>
          <w:rFonts w:ascii="GHEA Grapalat" w:hAnsi="GHEA Grapalat" w:cs="Times New Roman"/>
          <w:sz w:val="24"/>
          <w:szCs w:val="24"/>
          <w:lang w:val="ru-RU" w:eastAsia="ru-RU" w:bidi="ru-RU"/>
        </w:rPr>
        <w:t xml:space="preserve"> </w:t>
      </w:r>
      <w:r w:rsidR="009455D4">
        <w:rPr>
          <w:rFonts w:ascii="GHEA Grapalat" w:hAnsi="GHEA Grapalat" w:cs="Times New Roman"/>
          <w:sz w:val="24"/>
          <w:szCs w:val="24"/>
          <w:lang w:val="ru-RU" w:eastAsia="ru-RU" w:bidi="ru-RU"/>
        </w:rPr>
        <w:t>учета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суммы</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налога</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указанного</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в</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настоящем</w:t>
      </w:r>
      <w:r w:rsidRPr="0059577A">
        <w:rPr>
          <w:rFonts w:ascii="GHEA Grapalat" w:hAnsi="GHEA Grapalat" w:cs="Times New Roman"/>
          <w:sz w:val="24"/>
          <w:szCs w:val="24"/>
          <w:lang w:val="ru-RU" w:eastAsia="ru-RU" w:bidi="ru-RU"/>
        </w:rPr>
        <w:t xml:space="preserve"> </w:t>
      </w:r>
      <w:r w:rsidRPr="0059577A">
        <w:rPr>
          <w:rFonts w:ascii="GHEA Grapalat" w:hAnsi="GHEA Grapalat" w:cs="Times New Roman" w:hint="eastAsia"/>
          <w:sz w:val="24"/>
          <w:szCs w:val="24"/>
          <w:lang w:val="ru-RU" w:eastAsia="ru-RU" w:bidi="ru-RU"/>
        </w:rPr>
        <w:t>пункте</w:t>
      </w:r>
      <w:r w:rsidRPr="0059577A">
        <w:rPr>
          <w:rFonts w:ascii="GHEA Grapalat" w:hAnsi="GHEA Grapalat" w:cs="Times New Roman"/>
          <w:sz w:val="24"/>
          <w:szCs w:val="24"/>
          <w:lang w:val="ru-RU" w:eastAsia="ru-RU" w:bidi="ru-RU"/>
        </w:rPr>
        <w:t>,</w:t>
      </w:r>
    </w:p>
    <w:p w14:paraId="3439CEA5" w14:textId="77777777" w:rsidR="00821572" w:rsidRDefault="009B6514" w:rsidP="00821572">
      <w:pPr>
        <w:pStyle w:val="HTMLPreformatted"/>
        <w:shd w:val="clear" w:color="auto" w:fill="F8F9FA"/>
        <w:spacing w:line="540" w:lineRule="atLeast"/>
        <w:jc w:val="both"/>
        <w:rPr>
          <w:rFonts w:ascii="GHEA Grapalat" w:hAnsi="GHEA Grapalat" w:cs="Times New Roman"/>
          <w:sz w:val="24"/>
          <w:szCs w:val="24"/>
          <w:lang w:val="ru-RU" w:eastAsia="ru-RU" w:bidi="ru-RU"/>
        </w:rPr>
      </w:pPr>
      <w:r w:rsidRPr="0059577A">
        <w:rPr>
          <w:rFonts w:ascii="GHEA Grapalat" w:hAnsi="GHEA Grapalat" w:cs="Times New Roman" w:hint="eastAsia"/>
          <w:sz w:val="24"/>
          <w:szCs w:val="24"/>
          <w:lang w:val="ru-RU" w:eastAsia="ru-RU" w:bidi="ru-RU"/>
        </w:rPr>
        <w:t>б</w:t>
      </w:r>
      <w:r w:rsidRPr="0059577A">
        <w:rPr>
          <w:rFonts w:ascii="GHEA Grapalat" w:hAnsi="GHEA Grapalat" w:cs="Times New Roman"/>
          <w:sz w:val="24"/>
          <w:szCs w:val="24"/>
          <w:lang w:val="ru-RU" w:eastAsia="ru-RU" w:bidi="ru-RU"/>
        </w:rPr>
        <w:t xml:space="preserve">. </w:t>
      </w:r>
      <w:r w:rsidR="00821572" w:rsidRPr="00391653">
        <w:rPr>
          <w:rFonts w:ascii="GHEA Grapalat" w:hAnsi="GHEA Grapalat" w:cs="Times New Roman"/>
          <w:sz w:val="24"/>
          <w:szCs w:val="24"/>
          <w:lang w:val="ru-RU" w:eastAsia="ru-RU" w:bidi="ru-RU"/>
        </w:rPr>
        <w:t xml:space="preserve">в случае </w:t>
      </w:r>
      <w:r w:rsidR="00821572">
        <w:rPr>
          <w:rFonts w:ascii="GHEA Grapalat" w:hAnsi="GHEA Grapalat" w:cs="Times New Roman"/>
          <w:sz w:val="24"/>
          <w:szCs w:val="24"/>
          <w:lang w:val="ru-RU" w:eastAsia="ru-RU" w:bidi="ru-RU"/>
        </w:rPr>
        <w:t>закупок</w:t>
      </w:r>
      <w:r w:rsidR="00821572" w:rsidRPr="00391653">
        <w:rPr>
          <w:rFonts w:ascii="GHEA Grapalat" w:hAnsi="GHEA Grapalat" w:cs="Times New Roman"/>
          <w:sz w:val="24"/>
          <w:szCs w:val="24"/>
          <w:lang w:val="ru-RU" w:eastAsia="ru-RU" w:bidi="ru-RU"/>
        </w:rPr>
        <w:t xml:space="preserve"> строительных работ участник не представляет заполненную </w:t>
      </w:r>
      <w:r w:rsidR="00821572">
        <w:rPr>
          <w:rFonts w:ascii="GHEA Grapalat" w:hAnsi="GHEA Grapalat" w:cs="Times New Roman"/>
          <w:sz w:val="24"/>
          <w:szCs w:val="24"/>
          <w:lang w:val="ru-RU" w:eastAsia="ru-RU" w:bidi="ru-RU"/>
        </w:rPr>
        <w:t xml:space="preserve">им </w:t>
      </w:r>
      <w:r w:rsidR="00821572" w:rsidRPr="00391653">
        <w:rPr>
          <w:rFonts w:ascii="GHEA Grapalat" w:hAnsi="GHEA Grapalat" w:cs="Times New Roman"/>
          <w:sz w:val="24"/>
          <w:szCs w:val="24"/>
          <w:lang w:val="ru-RU" w:eastAsia="ru-RU" w:bidi="ru-RU"/>
        </w:rPr>
        <w:t xml:space="preserve">объемную ведомость-смету, а в случае признания отобранным участником </w:t>
      </w:r>
      <w:r w:rsidR="00821572" w:rsidRPr="0079529B">
        <w:rPr>
          <w:rFonts w:ascii="GHEA Grapalat" w:hAnsi="GHEA Grapalat" w:cs="Times New Roman"/>
          <w:sz w:val="24"/>
          <w:szCs w:val="24"/>
          <w:lang w:val="ru-RU" w:eastAsia="ru-RU" w:bidi="ru-RU"/>
        </w:rPr>
        <w:t>платежи за исполнительные акты в рамках заключаемого договора осуществляются по следующей формуле</w:t>
      </w:r>
      <w:r w:rsidR="00225FC8">
        <w:rPr>
          <w:rFonts w:ascii="GHEA Grapalat" w:hAnsi="GHEA Grapalat" w:cs="Times New Roman"/>
          <w:sz w:val="24"/>
          <w:szCs w:val="24"/>
          <w:lang w:val="ru-RU" w:eastAsia="ru-RU" w:bidi="ru-RU"/>
        </w:rPr>
        <w:t xml:space="preserve"> </w:t>
      </w:r>
    </w:p>
    <w:p w14:paraId="28B94DAF" w14:textId="77777777" w:rsidR="005A5156" w:rsidRPr="0059577A" w:rsidRDefault="005A5156" w:rsidP="00821572">
      <w:pPr>
        <w:pStyle w:val="HTMLPreformatted"/>
        <w:shd w:val="clear" w:color="auto" w:fill="F8F9FA"/>
        <w:spacing w:line="540" w:lineRule="atLeast"/>
        <w:jc w:val="both"/>
        <w:rPr>
          <w:rFonts w:ascii="GHEA Grapalat" w:hAnsi="GHEA Grapalat"/>
          <w:sz w:val="24"/>
          <w:szCs w:val="24"/>
          <w:lang w:val="ru-RU"/>
        </w:rPr>
      </w:pPr>
      <w:r w:rsidRPr="0059577A">
        <w:rPr>
          <w:rFonts w:ascii="GHEA Grapalat" w:hAnsi="GHEA Grapalat"/>
          <w:sz w:val="24"/>
          <w:szCs w:val="24"/>
          <w:lang w:val="ru-RU"/>
        </w:rPr>
        <w:t>ВС= ЦУ/С</w:t>
      </w:r>
      <w:r w:rsidR="0009458F" w:rsidRPr="0059577A">
        <w:rPr>
          <w:rFonts w:ascii="GHEA Grapalat" w:hAnsi="GHEA Grapalat"/>
          <w:sz w:val="24"/>
          <w:szCs w:val="24"/>
          <w:lang w:val="ru-RU"/>
        </w:rPr>
        <w:t>Ц</w:t>
      </w:r>
      <w:r>
        <w:rPr>
          <w:rFonts w:ascii="GHEA Grapalat" w:hAnsi="GHEA Grapalat"/>
          <w:sz w:val="24"/>
          <w:szCs w:val="24"/>
        </w:rPr>
        <w:t>x</w:t>
      </w:r>
      <w:r w:rsidR="00BE4BC2" w:rsidRPr="0059577A">
        <w:rPr>
          <w:rFonts w:ascii="GHEA Grapalat" w:hAnsi="GHEA Grapalat"/>
          <w:sz w:val="24"/>
          <w:szCs w:val="24"/>
          <w:lang w:val="ru-RU"/>
        </w:rPr>
        <w:t>ОР</w:t>
      </w:r>
      <w:r w:rsidRPr="0059577A">
        <w:rPr>
          <w:rFonts w:ascii="GHEA Grapalat" w:hAnsi="GHEA Grapalat"/>
          <w:sz w:val="24"/>
          <w:szCs w:val="24"/>
          <w:lang w:val="ru-RU"/>
        </w:rPr>
        <w:t xml:space="preserve"> где:</w:t>
      </w:r>
    </w:p>
    <w:p w14:paraId="67E5FFD3" w14:textId="77777777" w:rsidR="005A5156" w:rsidRDefault="005A5156" w:rsidP="005A5156">
      <w:pPr>
        <w:pStyle w:val="norm"/>
        <w:widowControl w:val="0"/>
        <w:spacing w:after="160" w:line="360" w:lineRule="auto"/>
        <w:ind w:firstLine="567"/>
        <w:rPr>
          <w:rFonts w:ascii="GHEA Grapalat" w:hAnsi="GHEA Grapalat"/>
          <w:sz w:val="24"/>
          <w:szCs w:val="24"/>
        </w:rPr>
      </w:pPr>
      <w:r>
        <w:rPr>
          <w:rFonts w:ascii="GHEA Grapalat" w:hAnsi="GHEA Grapalat"/>
          <w:sz w:val="24"/>
          <w:szCs w:val="24"/>
        </w:rPr>
        <w:t>ЦУ -</w:t>
      </w:r>
      <w:r w:rsidRPr="005A5156">
        <w:rPr>
          <w:rStyle w:val="y2iqfc"/>
          <w:rFonts w:ascii="inherit" w:hAnsi="inherit"/>
          <w:color w:val="202124"/>
          <w:sz w:val="42"/>
          <w:szCs w:val="42"/>
        </w:rPr>
        <w:t xml:space="preserve"> </w:t>
      </w:r>
      <w:r w:rsidRPr="0059577A">
        <w:rPr>
          <w:rFonts w:ascii="GHEA Grapalat" w:hAnsi="GHEA Grapalat" w:hint="eastAsia"/>
          <w:sz w:val="24"/>
          <w:szCs w:val="24"/>
        </w:rPr>
        <w:t>цена</w:t>
      </w:r>
      <w:r w:rsidRPr="0059577A">
        <w:rPr>
          <w:rFonts w:ascii="GHEA Grapalat" w:hAnsi="GHEA Grapalat"/>
          <w:sz w:val="24"/>
          <w:szCs w:val="24"/>
        </w:rPr>
        <w:t>,</w:t>
      </w:r>
      <w:r w:rsidRPr="00391653">
        <w:rPr>
          <w:rStyle w:val="y2iqfc"/>
          <w:rFonts w:ascii="inherit" w:hAnsi="inherit"/>
          <w:color w:val="202124"/>
          <w:sz w:val="42"/>
          <w:szCs w:val="42"/>
        </w:rPr>
        <w:t xml:space="preserve"> </w:t>
      </w:r>
      <w:r>
        <w:rPr>
          <w:rFonts w:ascii="GHEA Grapalat" w:hAnsi="GHEA Grapalat"/>
          <w:sz w:val="24"/>
          <w:szCs w:val="24"/>
        </w:rPr>
        <w:t>предложенная отобранным участником,</w:t>
      </w:r>
    </w:p>
    <w:p w14:paraId="7D9425E7" w14:textId="77777777" w:rsidR="005A5156" w:rsidRDefault="005A5156" w:rsidP="005A5156">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005313DB" w:rsidRPr="0059577A">
        <w:rPr>
          <w:rFonts w:ascii="GHEA Grapalat" w:hAnsi="GHEA Grapalat" w:hint="eastAsia"/>
          <w:sz w:val="24"/>
          <w:szCs w:val="24"/>
        </w:rPr>
        <w:t>сметная</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цена</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строительных</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работ</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опубликованная</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в</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настоящем</w:t>
      </w:r>
      <w:r w:rsidR="005313DB" w:rsidRPr="0059577A">
        <w:rPr>
          <w:rFonts w:ascii="GHEA Grapalat" w:hAnsi="GHEA Grapalat"/>
          <w:sz w:val="24"/>
          <w:szCs w:val="24"/>
        </w:rPr>
        <w:t xml:space="preserve"> </w:t>
      </w:r>
      <w:r w:rsidR="005313DB" w:rsidRPr="0059577A">
        <w:rPr>
          <w:rFonts w:ascii="GHEA Grapalat" w:hAnsi="GHEA Grapalat" w:hint="eastAsia"/>
          <w:sz w:val="24"/>
          <w:szCs w:val="24"/>
        </w:rPr>
        <w:t>приглашении</w:t>
      </w:r>
      <w:r>
        <w:rPr>
          <w:rFonts w:ascii="GHEA Grapalat" w:hAnsi="GHEA Grapalat"/>
          <w:sz w:val="24"/>
          <w:szCs w:val="24"/>
        </w:rPr>
        <w:t>,</w:t>
      </w:r>
    </w:p>
    <w:p w14:paraId="377F1078" w14:textId="77777777" w:rsidR="005A5156" w:rsidRDefault="0009458F" w:rsidP="005A5156">
      <w:pPr>
        <w:pStyle w:val="norm"/>
        <w:widowControl w:val="0"/>
        <w:spacing w:after="160" w:line="360" w:lineRule="auto"/>
        <w:ind w:firstLine="567"/>
        <w:rPr>
          <w:rFonts w:ascii="GHEA Grapalat" w:hAnsi="GHEA Grapalat"/>
          <w:sz w:val="24"/>
          <w:szCs w:val="24"/>
        </w:rPr>
      </w:pPr>
      <w:r>
        <w:rPr>
          <w:rFonts w:ascii="GHEA Grapalat" w:hAnsi="GHEA Grapalat"/>
          <w:sz w:val="24"/>
          <w:szCs w:val="24"/>
        </w:rPr>
        <w:t>О</w:t>
      </w:r>
      <w:r w:rsidR="00BE4BC2">
        <w:rPr>
          <w:rFonts w:ascii="GHEA Grapalat" w:hAnsi="GHEA Grapalat"/>
          <w:sz w:val="24"/>
          <w:szCs w:val="24"/>
        </w:rPr>
        <w:t xml:space="preserve">Р </w:t>
      </w:r>
      <w:r w:rsidR="005A5156">
        <w:rPr>
          <w:rFonts w:ascii="GHEA Grapalat" w:hAnsi="GHEA Grapalat"/>
          <w:sz w:val="24"/>
          <w:szCs w:val="24"/>
        </w:rPr>
        <w:t>-</w:t>
      </w:r>
      <w:r w:rsidRPr="0059577A">
        <w:rPr>
          <w:rFonts w:ascii="GHEA Grapalat" w:hAnsi="GHEA Grapalat"/>
          <w:sz w:val="24"/>
          <w:szCs w:val="24"/>
        </w:rPr>
        <w:t xml:space="preserve"> </w:t>
      </w:r>
      <w:r w:rsidRPr="0059577A">
        <w:rPr>
          <w:rFonts w:ascii="GHEA Grapalat" w:hAnsi="GHEA Grapalat" w:hint="eastAsia"/>
          <w:sz w:val="24"/>
          <w:szCs w:val="24"/>
        </w:rPr>
        <w:t>объем</w:t>
      </w:r>
      <w:r w:rsidRPr="0059577A">
        <w:rPr>
          <w:rFonts w:ascii="GHEA Grapalat" w:hAnsi="GHEA Grapalat"/>
          <w:sz w:val="24"/>
          <w:szCs w:val="24"/>
        </w:rPr>
        <w:t xml:space="preserve"> </w:t>
      </w:r>
      <w:r w:rsidRPr="0059577A">
        <w:rPr>
          <w:rFonts w:ascii="GHEA Grapalat" w:hAnsi="GHEA Grapalat" w:hint="eastAsia"/>
          <w:sz w:val="24"/>
          <w:szCs w:val="24"/>
        </w:rPr>
        <w:t>работ</w:t>
      </w:r>
      <w:r w:rsidRPr="0059577A">
        <w:rPr>
          <w:rFonts w:ascii="GHEA Grapalat" w:hAnsi="GHEA Grapalat"/>
          <w:sz w:val="24"/>
          <w:szCs w:val="24"/>
        </w:rPr>
        <w:t xml:space="preserve">, </w:t>
      </w:r>
      <w:r w:rsidRPr="0059577A">
        <w:rPr>
          <w:rFonts w:ascii="GHEA Grapalat" w:hAnsi="GHEA Grapalat" w:hint="eastAsia"/>
          <w:sz w:val="24"/>
          <w:szCs w:val="24"/>
        </w:rPr>
        <w:t>представленный</w:t>
      </w:r>
      <w:r w:rsidRPr="0059577A">
        <w:rPr>
          <w:rFonts w:ascii="GHEA Grapalat" w:hAnsi="GHEA Grapalat"/>
          <w:sz w:val="24"/>
          <w:szCs w:val="24"/>
        </w:rPr>
        <w:t xml:space="preserve"> </w:t>
      </w:r>
      <w:r w:rsidRPr="0059577A">
        <w:rPr>
          <w:rFonts w:ascii="GHEA Grapalat" w:hAnsi="GHEA Grapalat" w:hint="eastAsia"/>
          <w:sz w:val="24"/>
          <w:szCs w:val="24"/>
        </w:rPr>
        <w:t>данным</w:t>
      </w:r>
      <w:r w:rsidRPr="0059577A">
        <w:rPr>
          <w:rFonts w:ascii="GHEA Grapalat" w:hAnsi="GHEA Grapalat"/>
          <w:sz w:val="24"/>
          <w:szCs w:val="24"/>
        </w:rPr>
        <w:t xml:space="preserve"> </w:t>
      </w:r>
      <w:r w:rsidRPr="0059577A">
        <w:rPr>
          <w:rFonts w:ascii="GHEA Grapalat" w:hAnsi="GHEA Grapalat" w:hint="eastAsia"/>
          <w:sz w:val="24"/>
          <w:szCs w:val="24"/>
        </w:rPr>
        <w:t>исполнительным</w:t>
      </w:r>
      <w:r w:rsidRPr="0059577A">
        <w:rPr>
          <w:rFonts w:ascii="GHEA Grapalat" w:hAnsi="GHEA Grapalat"/>
          <w:sz w:val="24"/>
          <w:szCs w:val="24"/>
        </w:rPr>
        <w:t xml:space="preserve"> </w:t>
      </w:r>
      <w:r w:rsidRPr="0059577A">
        <w:rPr>
          <w:rFonts w:ascii="GHEA Grapalat" w:hAnsi="GHEA Grapalat" w:hint="eastAsia"/>
          <w:sz w:val="24"/>
          <w:szCs w:val="24"/>
        </w:rPr>
        <w:t>актом</w:t>
      </w:r>
      <w:r w:rsidRPr="0059577A">
        <w:rPr>
          <w:rFonts w:ascii="GHEA Grapalat" w:hAnsi="GHEA Grapalat"/>
          <w:sz w:val="24"/>
          <w:szCs w:val="24"/>
        </w:rPr>
        <w:t xml:space="preserve">, </w:t>
      </w:r>
      <w:r w:rsidRPr="0059577A">
        <w:rPr>
          <w:rFonts w:ascii="GHEA Grapalat" w:hAnsi="GHEA Grapalat" w:hint="eastAsia"/>
          <w:sz w:val="24"/>
          <w:szCs w:val="24"/>
        </w:rPr>
        <w:t>в</w:t>
      </w:r>
      <w:r w:rsidRPr="0059577A">
        <w:rPr>
          <w:rFonts w:ascii="GHEA Grapalat" w:hAnsi="GHEA Grapalat"/>
          <w:sz w:val="24"/>
          <w:szCs w:val="24"/>
        </w:rPr>
        <w:t xml:space="preserve"> </w:t>
      </w:r>
      <w:r w:rsidRPr="0059577A">
        <w:rPr>
          <w:rFonts w:ascii="GHEA Grapalat" w:hAnsi="GHEA Grapalat" w:hint="eastAsia"/>
          <w:sz w:val="24"/>
          <w:szCs w:val="24"/>
        </w:rPr>
        <w:t>денежном</w:t>
      </w:r>
      <w:r w:rsidRPr="0059577A">
        <w:rPr>
          <w:rFonts w:ascii="GHEA Grapalat" w:hAnsi="GHEA Grapalat"/>
          <w:sz w:val="24"/>
          <w:szCs w:val="24"/>
        </w:rPr>
        <w:t xml:space="preserve"> </w:t>
      </w:r>
      <w:r w:rsidRPr="0059577A">
        <w:rPr>
          <w:rFonts w:ascii="GHEA Grapalat" w:hAnsi="GHEA Grapalat" w:hint="eastAsia"/>
          <w:sz w:val="24"/>
          <w:szCs w:val="24"/>
        </w:rPr>
        <w:t>выражении</w:t>
      </w:r>
      <w:r w:rsidR="005A5156">
        <w:rPr>
          <w:rFonts w:ascii="GHEA Grapalat" w:hAnsi="GHEA Grapalat"/>
          <w:sz w:val="24"/>
          <w:szCs w:val="24"/>
        </w:rPr>
        <w:t>,</w:t>
      </w:r>
    </w:p>
    <w:p w14:paraId="20A7A7AF" w14:textId="77777777" w:rsidR="0009458F" w:rsidRPr="003B1B9C" w:rsidRDefault="0009458F" w:rsidP="0009458F">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ВС-сумма, выплачиваемая </w:t>
      </w:r>
      <w:r w:rsidRPr="0059577A">
        <w:rPr>
          <w:rFonts w:ascii="GHEA Grapalat" w:hAnsi="GHEA Grapalat" w:hint="eastAsia"/>
          <w:sz w:val="24"/>
          <w:szCs w:val="24"/>
        </w:rPr>
        <w:t>за</w:t>
      </w:r>
      <w:r w:rsidRPr="0059577A">
        <w:rPr>
          <w:rFonts w:ascii="GHEA Grapalat" w:hAnsi="GHEA Grapalat"/>
          <w:sz w:val="24"/>
          <w:szCs w:val="24"/>
        </w:rPr>
        <w:t xml:space="preserve"> </w:t>
      </w:r>
      <w:r w:rsidRPr="0059577A">
        <w:rPr>
          <w:rFonts w:ascii="GHEA Grapalat" w:hAnsi="GHEA Grapalat" w:hint="eastAsia"/>
          <w:sz w:val="24"/>
          <w:szCs w:val="24"/>
        </w:rPr>
        <w:t>работы</w:t>
      </w:r>
      <w:r w:rsidRPr="0059577A">
        <w:rPr>
          <w:rFonts w:ascii="GHEA Grapalat" w:hAnsi="GHEA Grapalat"/>
          <w:sz w:val="24"/>
          <w:szCs w:val="24"/>
        </w:rPr>
        <w:t xml:space="preserve">, </w:t>
      </w:r>
      <w:r w:rsidRPr="0059577A">
        <w:rPr>
          <w:rFonts w:ascii="GHEA Grapalat" w:hAnsi="GHEA Grapalat" w:hint="eastAsia"/>
          <w:sz w:val="24"/>
          <w:szCs w:val="24"/>
        </w:rPr>
        <w:t>указанные</w:t>
      </w:r>
      <w:r w:rsidRPr="0059577A">
        <w:rPr>
          <w:rFonts w:ascii="GHEA Grapalat" w:hAnsi="GHEA Grapalat"/>
          <w:sz w:val="24"/>
          <w:szCs w:val="24"/>
        </w:rPr>
        <w:t xml:space="preserve"> </w:t>
      </w:r>
      <w:r w:rsidRPr="0059577A">
        <w:rPr>
          <w:rFonts w:ascii="GHEA Grapalat" w:hAnsi="GHEA Grapalat" w:hint="eastAsia"/>
          <w:sz w:val="24"/>
          <w:szCs w:val="24"/>
        </w:rPr>
        <w:t>в</w:t>
      </w:r>
      <w:r w:rsidRPr="0059577A">
        <w:rPr>
          <w:rFonts w:ascii="GHEA Grapalat" w:hAnsi="GHEA Grapalat"/>
          <w:sz w:val="24"/>
          <w:szCs w:val="24"/>
        </w:rPr>
        <w:t xml:space="preserve"> </w:t>
      </w:r>
      <w:r w:rsidRPr="00391653">
        <w:rPr>
          <w:rFonts w:ascii="GHEA Grapalat" w:hAnsi="GHEA Grapalat"/>
          <w:sz w:val="24"/>
          <w:szCs w:val="24"/>
        </w:rPr>
        <w:t>объемн</w:t>
      </w:r>
      <w:r>
        <w:rPr>
          <w:rFonts w:ascii="GHEA Grapalat" w:hAnsi="GHEA Grapalat"/>
          <w:sz w:val="24"/>
          <w:szCs w:val="24"/>
        </w:rPr>
        <w:t>ой</w:t>
      </w:r>
      <w:r w:rsidRPr="00391653">
        <w:rPr>
          <w:rFonts w:ascii="GHEA Grapalat" w:hAnsi="GHEA Grapalat"/>
          <w:sz w:val="24"/>
          <w:szCs w:val="24"/>
        </w:rPr>
        <w:t xml:space="preserve"> ведомость-смет</w:t>
      </w:r>
      <w:r>
        <w:rPr>
          <w:rFonts w:ascii="GHEA Grapalat" w:hAnsi="GHEA Grapalat"/>
          <w:sz w:val="24"/>
          <w:szCs w:val="24"/>
        </w:rPr>
        <w:t>е</w:t>
      </w:r>
      <w:r w:rsidR="00EA5C0D">
        <w:rPr>
          <w:rFonts w:ascii="GHEA Grapalat" w:hAnsi="GHEA Grapalat"/>
          <w:sz w:val="24"/>
          <w:szCs w:val="24"/>
        </w:rPr>
        <w:t>.</w:t>
      </w:r>
      <w:r w:rsidR="003B1B9C" w:rsidRPr="0059577A">
        <w:rPr>
          <w:rFonts w:ascii="GHEA Grapalat" w:hAnsi="GHEA Grapalat"/>
          <w:sz w:val="24"/>
          <w:szCs w:val="24"/>
          <w:vertAlign w:val="superscript"/>
        </w:rPr>
        <w:t>9</w:t>
      </w:r>
    </w:p>
    <w:p w14:paraId="5AD8A11D" w14:textId="77777777" w:rsidR="00B95FE0" w:rsidRPr="009044F1" w:rsidRDefault="004320D2"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43A9CCBF" w14:textId="77777777" w:rsidR="00B95FE0" w:rsidRPr="00ED437B"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C4515"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ED437B" w:rsidRPr="00ED437B">
        <w:rPr>
          <w:rFonts w:ascii="GHEA Grapalat" w:hAnsi="GHEA Grapalat"/>
          <w:sz w:val="24"/>
          <w:szCs w:val="24"/>
        </w:rPr>
        <w:t>;</w:t>
      </w:r>
    </w:p>
    <w:p w14:paraId="642094D9"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753BE3"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w:t>
      </w:r>
      <w:r w:rsidRPr="009044F1">
        <w:rPr>
          <w:rFonts w:ascii="GHEA Grapalat" w:hAnsi="GHEA Grapalat"/>
          <w:sz w:val="24"/>
          <w:szCs w:val="24"/>
        </w:rPr>
        <w:lastRenderedPageBreak/>
        <w:t>либо из сумм, указанных прописью или цифрами, соответствует указанной прописью сумме в графе "общая цена";</w:t>
      </w:r>
    </w:p>
    <w:p w14:paraId="50FB4463" w14:textId="77777777" w:rsidR="00A45946" w:rsidRPr="00ED437B"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D437B">
        <w:rPr>
          <w:rFonts w:ascii="GHEA Grapalat" w:hAnsi="GHEA Grapalat"/>
          <w:sz w:val="24"/>
          <w:szCs w:val="24"/>
        </w:rPr>
        <w:t>;</w:t>
      </w:r>
    </w:p>
    <w:p w14:paraId="527B77F5"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DE7BA2">
        <w:rPr>
          <w:rFonts w:ascii="GHEA Grapalat" w:hAnsi="GHEA Grapalat"/>
          <w:sz w:val="24"/>
          <w:szCs w:val="24"/>
        </w:rPr>
        <w:t>;</w:t>
      </w:r>
      <w:r w:rsidR="00A14685">
        <w:rPr>
          <w:rFonts w:ascii="GHEA Grapalat" w:hAnsi="GHEA Grapalat"/>
          <w:sz w:val="24"/>
          <w:szCs w:val="24"/>
        </w:rPr>
        <w:t xml:space="preserve"> </w:t>
      </w:r>
    </w:p>
    <w:p w14:paraId="65B5E4B8" w14:textId="77777777"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753BE3" w:rsidRPr="009044F1">
        <w:rPr>
          <w:rFonts w:ascii="GHEA Grapalat" w:hAnsi="GHEA Grapalat"/>
          <w:sz w:val="24"/>
          <w:szCs w:val="24"/>
        </w:rPr>
        <w:t>"стоимость"</w:t>
      </w:r>
      <w:r w:rsidR="00753BE3">
        <w:rPr>
          <w:rFonts w:ascii="GHEA Grapalat" w:hAnsi="GHEA Grapalat"/>
          <w:sz w:val="24"/>
          <w:szCs w:val="24"/>
        </w:rPr>
        <w:t xml:space="preserve"> </w:t>
      </w:r>
      <w:r w:rsidR="00753BE3" w:rsidRPr="009044F1">
        <w:rPr>
          <w:rFonts w:ascii="GHEA Grapalat" w:hAnsi="GHEA Grapalat"/>
          <w:sz w:val="24"/>
          <w:szCs w:val="24"/>
        </w:rPr>
        <w:t xml:space="preserve">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DE7BA2" w:rsidRPr="00DE7BA2">
        <w:rPr>
          <w:rFonts w:ascii="GHEA Grapalat" w:hAnsi="GHEA Grapalat"/>
          <w:sz w:val="24"/>
          <w:szCs w:val="24"/>
        </w:rPr>
        <w:t>с</w:t>
      </w:r>
      <w:r w:rsidR="00260739" w:rsidRPr="00147FD7">
        <w:rPr>
          <w:rFonts w:ascii="GHEA Grapalat" w:hAnsi="GHEA Grapalat"/>
          <w:sz w:val="24"/>
          <w:szCs w:val="24"/>
        </w:rPr>
        <w:t>тоимость</w:t>
      </w:r>
      <w:r w:rsidR="00260739" w:rsidRPr="009044F1">
        <w:rPr>
          <w:rFonts w:ascii="GHEA Grapalat" w:hAnsi="GHEA Grapalat"/>
          <w:sz w:val="24"/>
          <w:szCs w:val="24"/>
        </w:rPr>
        <w:t>"</w:t>
      </w:r>
      <w:r w:rsidR="00DE7BA2" w:rsidRPr="00DE7BA2">
        <w:rPr>
          <w:rFonts w:ascii="GHEA Grapalat" w:hAnsi="GHEA Grapalat"/>
          <w:sz w:val="24"/>
          <w:szCs w:val="24"/>
        </w:rPr>
        <w:t xml:space="preserve"> </w:t>
      </w:r>
      <w:r w:rsidR="00260739" w:rsidRPr="00147FD7">
        <w:rPr>
          <w:rFonts w:ascii="GHEA Grapalat" w:hAnsi="GHEA Grapalat"/>
          <w:sz w:val="24"/>
          <w:szCs w:val="24"/>
        </w:rPr>
        <w:t xml:space="preserve">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0E144435"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3A89652B"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3FAFA23" w14:textId="77777777" w:rsidR="00873D42" w:rsidRPr="00230D36" w:rsidRDefault="00873D42" w:rsidP="00873D42">
      <w:pPr>
        <w:jc w:val="center"/>
        <w:rPr>
          <w:rFonts w:ascii="GHEA Grapalat" w:hAnsi="GHEA Grapalat"/>
          <w:b/>
        </w:rPr>
      </w:pPr>
    </w:p>
    <w:p w14:paraId="0E5AF08D"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51CB10E9" w14:textId="77777777" w:rsidR="00873D42" w:rsidRPr="00230D36" w:rsidRDefault="00873D42" w:rsidP="00873D42">
      <w:pPr>
        <w:jc w:val="center"/>
        <w:rPr>
          <w:rFonts w:ascii="GHEA Grapalat" w:hAnsi="GHEA Grapalat"/>
          <w:b/>
        </w:rPr>
      </w:pPr>
    </w:p>
    <w:p w14:paraId="7654A39E"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815D099"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3BF8EEF" w14:textId="77777777" w:rsidR="002626F7" w:rsidRDefault="002626F7" w:rsidP="00B46D58">
      <w:pPr>
        <w:rPr>
          <w:rFonts w:ascii="GHEA Grapalat" w:hAnsi="GHEA Grapalat" w:cs="Sylfaen"/>
          <w:lang w:val="hy-AM"/>
        </w:rPr>
      </w:pPr>
    </w:p>
    <w:p w14:paraId="1E95626B" w14:textId="77777777" w:rsidR="004E1B2F" w:rsidRDefault="004E1B2F" w:rsidP="00B46D58">
      <w:pPr>
        <w:rPr>
          <w:rFonts w:ascii="GHEA Grapalat" w:hAnsi="GHEA Grapalat" w:cs="Sylfaen"/>
          <w:lang w:val="hy-AM"/>
        </w:rPr>
      </w:pPr>
    </w:p>
    <w:p w14:paraId="23ABDF48" w14:textId="77777777" w:rsidR="004E1B2F" w:rsidRDefault="004E1B2F" w:rsidP="00B46D58">
      <w:pPr>
        <w:rPr>
          <w:rFonts w:ascii="GHEA Grapalat" w:hAnsi="GHEA Grapalat" w:cs="Sylfaen"/>
          <w:lang w:val="hy-AM"/>
        </w:rPr>
      </w:pPr>
    </w:p>
    <w:p w14:paraId="3820BDE2" w14:textId="77777777" w:rsidR="004E1B2F" w:rsidRPr="000B63C5" w:rsidRDefault="004E1B2F" w:rsidP="00B46D58">
      <w:pPr>
        <w:rPr>
          <w:rFonts w:ascii="GHEA Grapalat" w:hAnsi="GHEA Grapalat" w:cs="Sylfaen"/>
          <w:lang w:val="hy-AM"/>
        </w:rPr>
      </w:pPr>
    </w:p>
    <w:p w14:paraId="66DB1667"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7DF7545E" w14:textId="671E0BBF"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lastRenderedPageBreak/>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831BEC">
        <w:rPr>
          <w:rFonts w:ascii="GHEA Grapalat" w:hAnsi="GHEA Grapalat"/>
          <w:b/>
          <w:bCs/>
          <w:sz w:val="24"/>
          <w:szCs w:val="24"/>
        </w:rPr>
        <w:t>09:30 часов 27.02.2026</w:t>
      </w:r>
      <w:r w:rsidR="00B71FF8">
        <w:rPr>
          <w:rFonts w:ascii="GHEA Grapalat" w:hAnsi="GHEA Grapalat"/>
          <w:b/>
          <w:bCs/>
          <w:sz w:val="24"/>
          <w:szCs w:val="24"/>
        </w:rPr>
        <w:t xml:space="preserve">  </w:t>
      </w:r>
      <w:r w:rsidRPr="00623208">
        <w:rPr>
          <w:rFonts w:ascii="GHEA Grapalat" w:hAnsi="GHEA Grapalat"/>
          <w:sz w:val="24"/>
          <w:szCs w:val="24"/>
        </w:rPr>
        <w:t xml:space="preserve">со </w:t>
      </w:r>
      <w:r w:rsidRPr="009044F1">
        <w:rPr>
          <w:rFonts w:ascii="GHEA Grapalat" w:hAnsi="GHEA Grapalat"/>
          <w:sz w:val="24"/>
          <w:szCs w:val="24"/>
        </w:rPr>
        <w:t xml:space="preserve">дня опубликования в системе объявления и приглашения на настоящую процедуру. </w:t>
      </w:r>
    </w:p>
    <w:p w14:paraId="146C8A05"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22F79CA3"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1040E33F"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45AAD0C"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45AD71F0"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9F8D017"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953DC4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w:t>
      </w:r>
      <w:r w:rsidR="0059577A">
        <w:rPr>
          <w:rFonts w:ascii="GHEA Grapalat" w:hAnsi="GHEA Grapalat"/>
          <w:sz w:val="24"/>
          <w:szCs w:val="24"/>
        </w:rPr>
        <w:t>учета</w:t>
      </w:r>
      <w:r w:rsidRPr="009044F1">
        <w:rPr>
          <w:rFonts w:ascii="GHEA Grapalat" w:hAnsi="GHEA Grapalat"/>
          <w:sz w:val="24"/>
          <w:szCs w:val="24"/>
        </w:rPr>
        <w:t xml:space="preserve">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31361BB5" w14:textId="77777777"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D42D33">
        <w:rPr>
          <w:rStyle w:val="FootnoteReference"/>
          <w:rFonts w:ascii="GHEA Grapalat" w:hAnsi="GHEA Grapalat"/>
          <w:i w:val="0"/>
          <w:sz w:val="24"/>
          <w:szCs w:val="24"/>
        </w:rPr>
        <w:footnoteReference w:customMarkFollows="1" w:id="6"/>
        <w:t>11</w:t>
      </w:r>
      <w:r w:rsidR="00A01157">
        <w:rPr>
          <w:rFonts w:ascii="GHEA Grapalat" w:hAnsi="GHEA Grapalat"/>
          <w:i w:val="0"/>
          <w:sz w:val="24"/>
          <w:szCs w:val="24"/>
        </w:rPr>
        <w:t>.</w:t>
      </w:r>
    </w:p>
    <w:p w14:paraId="03D1C407"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159E8C8"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114408E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A15CA32"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0FAE949"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4D45895" w14:textId="77777777" w:rsidR="00121F1F" w:rsidRDefault="009B6D58" w:rsidP="00121F1F">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0157156A" w14:textId="77777777" w:rsidR="00121F1F" w:rsidRDefault="00121F1F" w:rsidP="00121F1F">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t>исполнения работ</w:t>
      </w:r>
      <w:r w:rsidRPr="002F249D">
        <w:rPr>
          <w:rFonts w:ascii="GHEA Grapalat" w:hAnsi="GHEA Grapalat"/>
          <w:sz w:val="24"/>
          <w:szCs w:val="24"/>
        </w:rPr>
        <w:t xml:space="preserve"> на период со дня </w:t>
      </w:r>
      <w:r w:rsidRPr="002F249D">
        <w:rPr>
          <w:rFonts w:ascii="GHEA Grapalat" w:hAnsi="GHEA Grapalat"/>
          <w:sz w:val="24"/>
          <w:szCs w:val="24"/>
        </w:rPr>
        <w:lastRenderedPageBreak/>
        <w:t>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04DD295A" w14:textId="77777777" w:rsidR="00121F1F" w:rsidRPr="009044F1" w:rsidRDefault="00121F1F" w:rsidP="00121F1F">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33880AC2"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2F22DBDA" w14:textId="5A182A60" w:rsidR="007E73FD" w:rsidRPr="007E73FD" w:rsidRDefault="007E73FD" w:rsidP="007E73FD">
      <w:pPr>
        <w:ind w:firstLine="567"/>
        <w:jc w:val="both"/>
        <w:rPr>
          <w:rFonts w:ascii="GHEA Grapalat" w:hAnsi="GHEA Grapalat"/>
        </w:rPr>
      </w:pPr>
      <w:r w:rsidRPr="007E73FD">
        <w:rPr>
          <w:rFonts w:ascii="GHEA Grapalat" w:hAnsi="GHEA Grapalat"/>
        </w:rPr>
        <w:t>8.9.Если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67590FD6" w14:textId="77777777" w:rsidR="007E73FD" w:rsidRPr="007E73FD" w:rsidRDefault="007E73FD" w:rsidP="007E73FD">
      <w:pPr>
        <w:jc w:val="both"/>
        <w:rPr>
          <w:rFonts w:ascii="GHEA Grapalat" w:hAnsi="GHEA Grapalat"/>
        </w:rPr>
      </w:pPr>
      <w:r w:rsidRPr="007E73FD">
        <w:rPr>
          <w:rFonts w:ascii="GHEA Grapalat" w:hAnsi="GHEA Grapalat"/>
        </w:rPr>
        <w:t>В уведомлении, направленном участнику, подробно описываются все несоответствия, обнаруженные при оценке заявки.</w:t>
      </w:r>
    </w:p>
    <w:p w14:paraId="5EC1762F" w14:textId="77777777" w:rsidR="007E73FD" w:rsidRPr="007E73FD" w:rsidRDefault="007E73FD" w:rsidP="007E73FD">
      <w:pPr>
        <w:ind w:firstLine="567"/>
        <w:jc w:val="both"/>
        <w:rPr>
          <w:rFonts w:ascii="GHEA Grapalat" w:hAnsi="GHEA Grapalat"/>
        </w:rPr>
      </w:pPr>
      <w:r w:rsidRPr="007E73FD">
        <w:rPr>
          <w:rFonts w:ascii="GHEA Grapalat" w:hAnsi="GHEA Grapalat"/>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798806E5"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727D7996" w14:textId="77777777" w:rsidR="00CE18BF" w:rsidRPr="00CE18B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w:t>
      </w:r>
      <w:r w:rsidR="00D90CA1" w:rsidRPr="00CE18BF">
        <w:rPr>
          <w:rFonts w:ascii="GHEA Grapalat" w:hAnsi="GHEA Grapalat"/>
          <w:sz w:val="24"/>
          <w:szCs w:val="24"/>
        </w:rPr>
        <w:lastRenderedPageBreak/>
        <w:t>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2AE516C"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047685AA"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1F26DAC"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C66520C"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C668C25" w14:textId="77777777" w:rsidR="00D0526D" w:rsidRPr="00110330" w:rsidRDefault="008769B4" w:rsidP="00110330">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B0DDC">
        <w:rPr>
          <w:rFonts w:ascii="GHEA Grapalat" w:hAnsi="GHEA Grapalat"/>
        </w:rPr>
        <w:t>,</w:t>
      </w:r>
      <w:r w:rsidR="009C1B8F">
        <w:rPr>
          <w:rFonts w:ascii="GHEA Grapalat" w:hAnsi="GHEA Grapalat"/>
        </w:rPr>
        <w:t xml:space="preserve"> </w:t>
      </w:r>
      <w:r w:rsidR="003B1D5C" w:rsidRPr="005539E3">
        <w:rPr>
          <w:rFonts w:ascii="GHEA Grapalat" w:hAnsi="GHEA Grapalat"/>
        </w:rPr>
        <w:t>Мотивированное решение руководителя заказчика уполномоченный орган публикует в бюллетене</w:t>
      </w:r>
      <w:r w:rsidR="00961CCD">
        <w:rPr>
          <w:rFonts w:ascii="GHEA Grapalat" w:hAnsi="GHEA Grapalat"/>
        </w:rPr>
        <w:t xml:space="preserve"> </w:t>
      </w:r>
      <w:r w:rsidR="001E0BC5">
        <w:rPr>
          <w:rFonts w:ascii="GHEA Grapalat" w:hAnsi="GHEA Grapalat"/>
          <w:lang w:val="hy-AM"/>
        </w:rPr>
        <w:t xml:space="preserve"> </w:t>
      </w:r>
      <w:r w:rsidR="001E0BC5" w:rsidRPr="00CB37F8">
        <w:rPr>
          <w:rFonts w:ascii="GHEA Grapalat" w:hAnsi="GHEA Grapalat"/>
        </w:rPr>
        <w:t>в течение пяти рабочих дней,</w:t>
      </w:r>
      <w:r w:rsidR="001E0BC5" w:rsidRPr="001340A2">
        <w:rPr>
          <w:rFonts w:ascii="GHEA Grapalat" w:hAnsi="GHEA Grapalat"/>
        </w:rPr>
        <w:t xml:space="preserve"> </w:t>
      </w:r>
      <w:r w:rsidR="001E0BC5" w:rsidRPr="00060567">
        <w:rPr>
          <w:rStyle w:val="ezkurwreuab5ozgtqnkl"/>
          <w:rFonts w:ascii="GHEA Grapalat" w:hAnsi="GHEA Grapalat"/>
        </w:rPr>
        <w:t>следующих</w:t>
      </w:r>
      <w:r w:rsidR="001E0BC5" w:rsidRPr="00060567">
        <w:rPr>
          <w:rFonts w:ascii="GHEA Grapalat" w:hAnsi="GHEA Grapalat"/>
        </w:rPr>
        <w:t xml:space="preserve"> </w:t>
      </w:r>
      <w:r w:rsidR="001E0BC5" w:rsidRPr="00060567">
        <w:rPr>
          <w:rStyle w:val="ezkurwreuab5ozgtqnkl"/>
          <w:rFonts w:ascii="GHEA Grapalat" w:hAnsi="GHEA Grapalat"/>
        </w:rPr>
        <w:t>за днем</w:t>
      </w:r>
      <w:r w:rsidR="001E0BC5" w:rsidRPr="00060567">
        <w:rPr>
          <w:rFonts w:ascii="GHEA Grapalat" w:hAnsi="GHEA Grapalat"/>
        </w:rPr>
        <w:t xml:space="preserve"> </w:t>
      </w:r>
      <w:r w:rsidR="001E0BC5" w:rsidRPr="00060567">
        <w:rPr>
          <w:rStyle w:val="ezkurwreuab5ozgtqnkl"/>
          <w:rFonts w:ascii="GHEA Grapalat" w:hAnsi="GHEA Grapalat"/>
        </w:rPr>
        <w:t>получения</w:t>
      </w:r>
      <w:r w:rsidR="001E0BC5" w:rsidRPr="00060567">
        <w:rPr>
          <w:rFonts w:ascii="GHEA Grapalat" w:hAnsi="GHEA Grapalat"/>
        </w:rPr>
        <w:t xml:space="preserve"> </w:t>
      </w:r>
      <w:r w:rsidR="001E0BC5" w:rsidRPr="00060567">
        <w:rPr>
          <w:rStyle w:val="ezkurwreuab5ozgtqnkl"/>
          <w:rFonts w:ascii="GHEA Grapalat" w:hAnsi="GHEA Grapalat"/>
        </w:rPr>
        <w:t>решения</w:t>
      </w:r>
      <w:r w:rsidR="00AB0A86" w:rsidRPr="005539E3">
        <w:rPr>
          <w:rFonts w:ascii="GHEA Grapalat" w:hAnsi="GHEA Grapalat"/>
        </w:rPr>
        <w:t>.</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651B55F5" w14:textId="77777777" w:rsidR="00BC15AF" w:rsidRPr="00110330" w:rsidRDefault="001126EC" w:rsidP="00BC15AF">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64BD9522" w14:textId="77777777" w:rsidR="00BC15AF" w:rsidRPr="00110330"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lastRenderedPageBreak/>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80F203A" w14:textId="77777777" w:rsidR="00BC15AF"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7E2813" w:rsidRPr="002F7BEB">
        <w:rPr>
          <w:rFonts w:ascii="GHEA Grapalat" w:hAnsi="GHEA Grapalat"/>
        </w:rPr>
        <w:t>была осуществлена</w:t>
      </w:r>
      <w:r w:rsidRPr="002F7BEB">
        <w:rPr>
          <w:rFonts w:ascii="GHEA Grapalat" w:hAnsi="GHEA Grapalat"/>
        </w:rPr>
        <w:t xml:space="preserve"> по истечении срока представления решения уполномоченному органу, но не позднее </w:t>
      </w:r>
      <w:r w:rsidR="006D682E" w:rsidRPr="002F7BEB">
        <w:rPr>
          <w:rFonts w:ascii="GHEA Grapalat" w:hAnsi="GHEA Grapalat"/>
        </w:rPr>
        <w:t xml:space="preserve">истечения </w:t>
      </w:r>
      <w:r w:rsidR="00AB0A86" w:rsidRPr="002F7BEB">
        <w:rPr>
          <w:rFonts w:ascii="GHEA Grapalat" w:hAnsi="GHEA Grapalat"/>
        </w:rPr>
        <w:t>сорокодневного срока</w:t>
      </w:r>
      <w:r w:rsidR="006D682E" w:rsidRPr="002F7BEB">
        <w:rPr>
          <w:rFonts w:ascii="GHEA Grapalat" w:hAnsi="GHEA Grapalat"/>
        </w:rPr>
        <w:t xml:space="preserve"> установленн</w:t>
      </w:r>
      <w:r w:rsidR="00AB0A86" w:rsidRPr="002F7BEB">
        <w:rPr>
          <w:rFonts w:ascii="GHEA Grapalat" w:hAnsi="GHEA Grapalat"/>
        </w:rPr>
        <w:t>ого</w:t>
      </w:r>
      <w:r w:rsidR="006D682E" w:rsidRPr="002F7BEB">
        <w:rPr>
          <w:rFonts w:ascii="GHEA Grapalat" w:hAnsi="GHEA Grapalat"/>
        </w:rPr>
        <w:t xml:space="preserve"> для включения участника</w:t>
      </w:r>
      <w:r w:rsidR="00AB0A86" w:rsidRPr="002F7BEB">
        <w:rPr>
          <w:rFonts w:ascii="GHEA Grapalat" w:hAnsi="GHEA Grapalat"/>
        </w:rPr>
        <w:t xml:space="preserve"> уполномоченным органом</w:t>
      </w:r>
      <w:r w:rsidR="00AB0A86" w:rsidRPr="002F7BEB" w:rsidDel="006D682E">
        <w:rPr>
          <w:rFonts w:ascii="GHEA Grapalat" w:hAnsi="GHEA Grapalat"/>
        </w:rPr>
        <w:t xml:space="preserve"> </w:t>
      </w:r>
      <w:r w:rsidRPr="002F7BEB">
        <w:rPr>
          <w:rFonts w:ascii="GHEA Grapalat" w:hAnsi="GHEA Grapalat"/>
        </w:rPr>
        <w:t xml:space="preserve"> в список,</w:t>
      </w:r>
      <w:r w:rsidR="008355D3" w:rsidRPr="002F7BEB">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25340BB0" w14:textId="7604B8A3" w:rsidR="007E73FD" w:rsidRPr="007E73FD" w:rsidRDefault="00AD5625" w:rsidP="007E73FD">
      <w:pPr>
        <w:widowControl w:val="0"/>
        <w:tabs>
          <w:tab w:val="left" w:pos="1134"/>
        </w:tabs>
        <w:ind w:left="-360"/>
        <w:jc w:val="both"/>
        <w:rPr>
          <w:rFonts w:ascii="GHEA Grapalat" w:hAnsi="GHEA Grapalat" w:cs="Sylfaen"/>
        </w:rPr>
      </w:pPr>
      <w:r>
        <w:rPr>
          <w:rFonts w:ascii="GHEA Grapalat" w:hAnsi="GHEA Grapalat" w:cs="Sylfaen"/>
          <w:color w:val="FF0000"/>
        </w:rPr>
        <w:t xml:space="preserve">          </w:t>
      </w:r>
      <w:r w:rsidR="007E73FD" w:rsidRPr="007E73FD">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58B122AC" w14:textId="77777777" w:rsidR="007E73FD" w:rsidRPr="007E73FD" w:rsidRDefault="007E73FD" w:rsidP="007E73FD">
      <w:pPr>
        <w:widowControl w:val="0"/>
        <w:tabs>
          <w:tab w:val="left" w:pos="1134"/>
        </w:tabs>
        <w:ind w:left="-360"/>
        <w:jc w:val="both"/>
        <w:rPr>
          <w:rFonts w:ascii="GHEA Grapalat" w:hAnsi="GHEA Grapalat" w:cs="Sylfaen"/>
        </w:rPr>
      </w:pPr>
    </w:p>
    <w:p w14:paraId="575439F8" w14:textId="1E8C021E" w:rsidR="00271427" w:rsidRPr="00793DC2" w:rsidRDefault="007E73FD" w:rsidP="007E73FD">
      <w:pPr>
        <w:widowControl w:val="0"/>
        <w:tabs>
          <w:tab w:val="left" w:pos="1134"/>
        </w:tabs>
        <w:ind w:left="-360"/>
        <w:jc w:val="both"/>
        <w:rPr>
          <w:rFonts w:ascii="GHEA Grapalat" w:hAnsi="GHEA Grapalat"/>
        </w:rPr>
      </w:pPr>
      <w:r w:rsidRPr="007E73FD">
        <w:rPr>
          <w:rFonts w:ascii="GHEA Grapalat" w:hAnsi="GHEA Grapalat" w:cs="Sylfaen"/>
        </w:rPr>
        <w:t>- oбстоятельство,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5540C452" w14:textId="77777777" w:rsidR="00271427" w:rsidRPr="00793DC2" w:rsidRDefault="00271427" w:rsidP="00AD5625">
      <w:pPr>
        <w:widowControl w:val="0"/>
        <w:ind w:left="284"/>
        <w:contextualSpacing/>
        <w:jc w:val="both"/>
        <w:rPr>
          <w:rFonts w:ascii="GHEA Grapalat" w:hAnsi="GHEA Grapalat"/>
        </w:rPr>
      </w:pPr>
    </w:p>
    <w:p w14:paraId="30B866D7"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D4E12E9"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7382F1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lastRenderedPageBreak/>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17352E8"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3040680C"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31E45F10"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11FC653"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638CF1A3"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1EDAC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7BCA31F"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ACA9C06"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79D0821F"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F1CC77D"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1E1DD35D"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9425F2A"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0249B9EF"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16EBA0C" w14:textId="77777777" w:rsidR="00500780" w:rsidRDefault="00583092" w:rsidP="00A835E3">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6FE44F5A" w14:textId="77777777" w:rsidR="00500780" w:rsidRPr="00A835E3"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24C51D3E" w14:textId="77777777" w:rsidR="006D684E"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8FF9C94" w14:textId="77777777" w:rsidR="00500780" w:rsidRPr="00A835E3" w:rsidRDefault="006D684E" w:rsidP="00500780">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126B76D" w14:textId="77777777" w:rsidR="00B73109" w:rsidRDefault="00B73109" w:rsidP="00B46D58">
      <w:pPr>
        <w:widowControl w:val="0"/>
        <w:spacing w:after="160"/>
        <w:jc w:val="center"/>
        <w:rPr>
          <w:rFonts w:ascii="GHEA Grapalat" w:hAnsi="GHEA Grapalat"/>
          <w:b/>
        </w:rPr>
      </w:pPr>
    </w:p>
    <w:p w14:paraId="0557AC64" w14:textId="77777777" w:rsidR="00B73109" w:rsidRDefault="00B73109" w:rsidP="00B46D58">
      <w:pPr>
        <w:widowControl w:val="0"/>
        <w:spacing w:after="160"/>
        <w:jc w:val="center"/>
        <w:rPr>
          <w:rFonts w:ascii="GHEA Grapalat" w:hAnsi="GHEA Grapalat"/>
          <w:b/>
        </w:rPr>
      </w:pPr>
    </w:p>
    <w:p w14:paraId="0F7D1900"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4D34CFF8" w14:textId="77777777" w:rsidR="00B73109" w:rsidRPr="009044F1" w:rsidRDefault="00B73109" w:rsidP="00B46D58">
      <w:pPr>
        <w:widowControl w:val="0"/>
        <w:spacing w:after="160"/>
        <w:jc w:val="center"/>
        <w:rPr>
          <w:rFonts w:ascii="GHEA Grapalat" w:hAnsi="GHEA Grapalat" w:cs="Arial"/>
          <w:b/>
          <w:iCs/>
        </w:rPr>
      </w:pPr>
    </w:p>
    <w:p w14:paraId="7E1B350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74CF63BA"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5331CA55"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w:t>
      </w:r>
      <w:r w:rsidRPr="009044F1">
        <w:rPr>
          <w:rFonts w:ascii="GHEA Grapalat" w:hAnsi="GHEA Grapalat"/>
        </w:rPr>
        <w:lastRenderedPageBreak/>
        <w:t xml:space="preserve">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382C1125"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0583CBB" w14:textId="77777777" w:rsidR="005D3F02" w:rsidRPr="007D3728" w:rsidRDefault="005D3F02" w:rsidP="005D3F02">
      <w:pPr>
        <w:widowControl w:val="0"/>
        <w:tabs>
          <w:tab w:val="left" w:pos="1134"/>
        </w:tabs>
        <w:ind w:firstLine="567"/>
        <w:jc w:val="both"/>
        <w:rPr>
          <w:rFonts w:ascii="GHEA Grapalat" w:hAnsi="GHEA Grapalat" w:cs="Sylfaen"/>
          <w:lang w:val="hy-AM"/>
        </w:rPr>
      </w:pPr>
      <w:r w:rsidRPr="007D3728">
        <w:rPr>
          <w:rFonts w:ascii="GHEA Grapalat" w:hAnsi="GHEA Grapalat"/>
          <w:lang w:val="hy-AM"/>
        </w:rPr>
        <w:t>9.5.</w:t>
      </w:r>
      <w:r w:rsidRPr="007D3728">
        <w:rPr>
          <w:rFonts w:ascii="GHEA Grapalat" w:hAnsi="GHEA Grapalat"/>
          <w:lang w:val="hy-AM"/>
        </w:rPr>
        <w:tab/>
      </w:r>
      <w:r w:rsidRPr="007D3728">
        <w:rPr>
          <w:rFonts w:ascii="GHEA Grapalat" w:hAnsi="GHEA Grapalat"/>
          <w:color w:val="000000" w:themeColor="text1"/>
          <w:lang w:val="hy-AM"/>
        </w:rPr>
        <w:t xml:space="preserve">Если отобранный участник после получения уведомления о заключении договора и проекта договора </w:t>
      </w:r>
      <w:r w:rsidRPr="007D3728">
        <w:rPr>
          <w:rFonts w:ascii="GHEA Grapalat" w:hAnsi="GHEA Grapalat"/>
          <w:lang w:val="hy-AM"/>
        </w:rPr>
        <w:t>в срок, предусмотренный уведомлением, не подписывает договор и не предоставляет заказчику обеспечение договора, а в случае, если проектом заключаемого договора предусмотрена предоплата - также обеспечение предоплаты,</w:t>
      </w:r>
      <w:r w:rsidRPr="007D3728">
        <w:rPr>
          <w:rFonts w:ascii="GHEA Grapalat" w:hAnsi="GHEA Grapalat"/>
          <w:color w:val="000000" w:themeColor="text1"/>
          <w:lang w:val="hy-AM"/>
        </w:rPr>
        <w:t xml:space="preserve"> то он лишается права подписания договора. </w:t>
      </w:r>
      <w:r w:rsidRPr="007D3728" w:rsidDel="00DF2686">
        <w:rPr>
          <w:rFonts w:ascii="GHEA Grapalat" w:hAnsi="GHEA Grapalat"/>
          <w:lang w:val="hy-AM"/>
        </w:rPr>
        <w:t xml:space="preserve"> </w:t>
      </w:r>
    </w:p>
    <w:p w14:paraId="0D9A925C" w14:textId="541E730D" w:rsidR="00096865" w:rsidRPr="009044F1" w:rsidRDefault="005D3F02" w:rsidP="005D3F02">
      <w:pPr>
        <w:widowControl w:val="0"/>
        <w:tabs>
          <w:tab w:val="left" w:pos="1134"/>
        </w:tabs>
        <w:spacing w:after="160"/>
        <w:ind w:firstLine="567"/>
        <w:jc w:val="both"/>
        <w:rPr>
          <w:rFonts w:ascii="GHEA Grapalat" w:hAnsi="GHEA Grapalat" w:cs="Sylfaen"/>
        </w:rPr>
      </w:pPr>
      <w:r w:rsidRPr="007D3728">
        <w:rPr>
          <w:rFonts w:ascii="GHEA Grapalat" w:hAnsi="GHEA Grapalat"/>
          <w:lang w:val="hy-AM"/>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r w:rsidR="00D02623" w:rsidRPr="00681C1F">
        <w:rPr>
          <w:rFonts w:ascii="GHEA Grapalat" w:hAnsi="GHEA Grapalat"/>
          <w:color w:val="000000" w:themeColor="text1"/>
        </w:rPr>
        <w:t xml:space="preserve">. </w:t>
      </w:r>
      <w:r w:rsidR="00DF2686" w:rsidRPr="009044F1" w:rsidDel="00DF2686">
        <w:rPr>
          <w:rFonts w:ascii="GHEA Grapalat" w:hAnsi="GHEA Grapalat"/>
        </w:rPr>
        <w:t xml:space="preserve"> </w:t>
      </w:r>
    </w:p>
    <w:p w14:paraId="7DED85B2" w14:textId="77777777" w:rsidR="00E01485" w:rsidRDefault="000313A6" w:rsidP="00B46D58">
      <w:pPr>
        <w:widowControl w:val="0"/>
        <w:spacing w:after="16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C2EF94C"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511EA75C"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0074A97"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2C55859" w14:textId="77777777" w:rsidR="00B73109" w:rsidRDefault="00B73109" w:rsidP="00B46D58">
      <w:pPr>
        <w:widowControl w:val="0"/>
        <w:spacing w:after="160"/>
        <w:jc w:val="center"/>
        <w:rPr>
          <w:rFonts w:ascii="GHEA Grapalat" w:hAnsi="GHEA Grapalat"/>
          <w:b/>
        </w:rPr>
      </w:pPr>
    </w:p>
    <w:p w14:paraId="77DB31D5" w14:textId="77777777" w:rsidR="00B73109" w:rsidRDefault="00B73109" w:rsidP="00B46D58">
      <w:pPr>
        <w:widowControl w:val="0"/>
        <w:spacing w:after="160"/>
        <w:jc w:val="center"/>
        <w:rPr>
          <w:rFonts w:ascii="GHEA Grapalat" w:hAnsi="GHEA Grapalat"/>
          <w:b/>
        </w:rPr>
      </w:pPr>
    </w:p>
    <w:p w14:paraId="721E0CB6" w14:textId="77777777" w:rsidR="00EE3473" w:rsidRDefault="00EE3473" w:rsidP="00B46D58">
      <w:pPr>
        <w:widowControl w:val="0"/>
        <w:spacing w:after="160"/>
        <w:jc w:val="center"/>
        <w:rPr>
          <w:rFonts w:ascii="GHEA Grapalat" w:hAnsi="GHEA Grapalat"/>
          <w:b/>
        </w:rPr>
      </w:pPr>
    </w:p>
    <w:p w14:paraId="30134FA4" w14:textId="77777777" w:rsidR="00EE3473" w:rsidRDefault="00EE3473" w:rsidP="00B46D58">
      <w:pPr>
        <w:widowControl w:val="0"/>
        <w:spacing w:after="160"/>
        <w:jc w:val="center"/>
        <w:rPr>
          <w:rFonts w:ascii="GHEA Grapalat" w:hAnsi="GHEA Grapalat"/>
          <w:b/>
        </w:rPr>
      </w:pPr>
    </w:p>
    <w:p w14:paraId="2F13C0F9" w14:textId="77777777" w:rsidR="00546AA0" w:rsidRDefault="00030D40" w:rsidP="00B46D58">
      <w:pPr>
        <w:widowControl w:val="0"/>
        <w:spacing w:after="16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3A92AE7D" w14:textId="77777777" w:rsidR="00B73109" w:rsidRPr="000B63C5" w:rsidRDefault="00B73109" w:rsidP="000B63C5">
      <w:pPr>
        <w:widowControl w:val="0"/>
        <w:spacing w:after="160"/>
        <w:rPr>
          <w:rFonts w:ascii="GHEA Grapalat" w:hAnsi="GHEA Grapalat"/>
          <w:b/>
          <w:lang w:val="hy-AM"/>
        </w:rPr>
      </w:pPr>
    </w:p>
    <w:p w14:paraId="3DEF76F9" w14:textId="77777777" w:rsidR="00875190" w:rsidRPr="007D3728" w:rsidRDefault="00875190" w:rsidP="00875190">
      <w:pPr>
        <w:widowControl w:val="0"/>
        <w:tabs>
          <w:tab w:val="left" w:pos="1276"/>
        </w:tabs>
        <w:ind w:firstLine="142"/>
        <w:jc w:val="both"/>
        <w:rPr>
          <w:rFonts w:ascii="GHEA Grapalat" w:hAnsi="GHEA Grapalat"/>
          <w:lang w:val="hy-AM"/>
        </w:rPr>
      </w:pPr>
      <w:r w:rsidRPr="007D3728">
        <w:rPr>
          <w:rFonts w:ascii="GHEA Grapalat" w:hAnsi="GHEA Grapalat"/>
          <w:lang w:val="hy-AM"/>
        </w:rPr>
        <w:t>10.1.</w:t>
      </w:r>
      <w:r w:rsidRPr="007D3728" w:rsidDel="007966BA">
        <w:rPr>
          <w:rFonts w:ascii="GHEA Grapalat" w:hAnsi="GHEA Grapalat"/>
          <w:lang w:val="hy-AM"/>
        </w:rPr>
        <w:t xml:space="preserve"> </w:t>
      </w:r>
      <w:r w:rsidRPr="007D3728">
        <w:rPr>
          <w:rFonts w:ascii="GHEA Grapalat" w:hAnsi="GHEA Grapalat"/>
          <w:color w:val="000000" w:themeColor="text1"/>
          <w:lang w:val="hy-AM"/>
        </w:rPr>
        <w:t>На основании требования о предоставлении обеспечения договора отобранный участник в течение 5-и, рабочих дней после дня его получения, обязан представить обеспечение договора.</w:t>
      </w:r>
      <w:r w:rsidRPr="007D3728">
        <w:rPr>
          <w:rFonts w:ascii="GHEA Grapalat" w:hAnsi="GHEA Grapalat"/>
          <w:lang w:val="hy-AM"/>
        </w:rPr>
        <w:t xml:space="preserve"> Если обеспечение представляется в виде банковской гарантии, то срок, предусмотренный настоящим пунктом, устанавливается в </w:t>
      </w:r>
      <w:r w:rsidRPr="007D3728">
        <w:rPr>
          <w:b/>
          <w:bCs/>
          <w:i/>
          <w:lang w:val="hy-AM"/>
        </w:rPr>
        <w:t>«10»</w:t>
      </w:r>
      <w:r w:rsidRPr="007D3728">
        <w:rPr>
          <w:rFonts w:ascii="GHEA Grapalat" w:hAnsi="GHEA Grapalat"/>
          <w:b/>
          <w:bCs/>
          <w:lang w:val="hy-AM"/>
        </w:rPr>
        <w:t xml:space="preserve"> рабочих дней</w:t>
      </w:r>
      <w:r w:rsidRPr="007D3728">
        <w:rPr>
          <w:rFonts w:ascii="GHEA Grapalat" w:hAnsi="GHEA Grapalat"/>
          <w:color w:val="000000" w:themeColor="text1"/>
          <w:lang w:val="hy-AM"/>
        </w:rPr>
        <w:t xml:space="preserve"> С отобранным участником заключается договор, если он представляет обеспечение </w:t>
      </w:r>
      <w:del w:id="8" w:author="Inesa Kocharyan" w:date="2025-03-19T19:10:00Z">
        <w:r w:rsidRPr="007D3728" w:rsidDel="00636572">
          <w:rPr>
            <w:rFonts w:ascii="GHEA Grapalat" w:hAnsi="GHEA Grapalat"/>
            <w:color w:val="000000" w:themeColor="text1"/>
            <w:lang w:val="hy-AM"/>
          </w:rPr>
          <w:delText xml:space="preserve"> </w:delText>
        </w:r>
      </w:del>
      <w:r w:rsidRPr="007D3728">
        <w:rPr>
          <w:rFonts w:ascii="GHEA Grapalat" w:hAnsi="GHEA Grapalat"/>
          <w:color w:val="000000" w:themeColor="text1"/>
          <w:lang w:val="hy-AM"/>
        </w:rPr>
        <w:t xml:space="preserve">договора(предоплаты). </w:t>
      </w:r>
      <w:r w:rsidRPr="007D3728">
        <w:rPr>
          <w:rFonts w:ascii="GHEA Grapalat" w:hAnsi="GHEA Grapalat"/>
          <w:color w:val="000000" w:themeColor="text1"/>
          <w:vertAlign w:val="superscript"/>
          <w:lang w:val="hy-AM"/>
        </w:rPr>
        <w:t>12.1</w:t>
      </w:r>
    </w:p>
    <w:p w14:paraId="3D7C7CE0" w14:textId="77777777" w:rsidR="003F24FF" w:rsidRPr="00572A57" w:rsidRDefault="00A6609C" w:rsidP="005B796C">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797722">
        <w:rPr>
          <w:rFonts w:ascii="GHEA Grapalat" w:hAnsi="GHEA Grapalat"/>
        </w:rPr>
        <w:t xml:space="preserve">15 процентам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731129">
        <w:rPr>
          <w:rFonts w:ascii="GHEA Grapalat" w:hAnsi="GHEA Grapalat"/>
        </w:rPr>
        <w:t>20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6BCF5FD6" w14:textId="77777777" w:rsidR="004153E3" w:rsidRPr="005242F9" w:rsidRDefault="004153E3" w:rsidP="004153E3">
      <w:pPr>
        <w:widowControl w:val="0"/>
        <w:tabs>
          <w:tab w:val="left" w:pos="1276"/>
        </w:tabs>
        <w:spacing w:after="160"/>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42F9">
        <w:rPr>
          <w:rFonts w:ascii="Calibri" w:hAnsi="Calibri" w:cs="Calibri"/>
        </w:rPr>
        <w:t> </w:t>
      </w:r>
      <w:r w:rsidRPr="005242F9">
        <w:rPr>
          <w:rFonts w:ascii="GHEA Grapalat" w:hAnsi="GHEA Grapalat" w:cs="GHEA Grapalat"/>
        </w:rPr>
        <w:t>«</w:t>
      </w:r>
      <w:r w:rsidRPr="005242F9">
        <w:rPr>
          <w:rFonts w:ascii="GHEA Grapalat" w:hAnsi="GHEA Grapalat" w:cs="Sylfaen"/>
        </w:rPr>
        <w:t>900008000698</w:t>
      </w:r>
      <w:r w:rsidRPr="005242F9">
        <w:rPr>
          <w:rFonts w:ascii="GHEA Grapalat" w:hAnsi="GHEA Grapalat" w:cs="GHEA Grapalat"/>
        </w:rPr>
        <w:t>»</w:t>
      </w:r>
      <w:r w:rsidRPr="005242F9">
        <w:rPr>
          <w:rFonts w:ascii="GHEA Grapalat" w:hAnsi="GHEA Grapalat" w:cs="Sylfaen"/>
        </w:rPr>
        <w:t xml:space="preserve"> </w:t>
      </w:r>
      <w:r w:rsidRPr="005242F9">
        <w:rPr>
          <w:rFonts w:ascii="GHEA Grapalat" w:hAnsi="GHEA Grapalat" w:cs="GHEA Grapalat"/>
        </w:rPr>
        <w:t>открытый</w:t>
      </w:r>
      <w:r w:rsidRPr="005242F9">
        <w:rPr>
          <w:rFonts w:ascii="GHEA Grapalat" w:hAnsi="GHEA Grapalat" w:cs="Sylfaen"/>
        </w:rPr>
        <w:t xml:space="preserve"> </w:t>
      </w:r>
      <w:r w:rsidRPr="005242F9">
        <w:rPr>
          <w:rFonts w:ascii="GHEA Grapalat" w:hAnsi="GHEA Grapalat" w:cs="GHEA Grapalat"/>
        </w:rPr>
        <w:t>в</w:t>
      </w:r>
      <w:r w:rsidRPr="005242F9">
        <w:rPr>
          <w:rFonts w:ascii="GHEA Grapalat" w:hAnsi="GHEA Grapalat" w:cs="Sylfaen"/>
        </w:rPr>
        <w:t xml:space="preserve"> </w:t>
      </w:r>
      <w:r w:rsidRPr="005242F9">
        <w:rPr>
          <w:rFonts w:ascii="GHEA Grapalat" w:hAnsi="GHEA Grapalat" w:cs="GHEA Grapalat"/>
        </w:rPr>
        <w:t>Центральном</w:t>
      </w:r>
      <w:r w:rsidRPr="005242F9">
        <w:rPr>
          <w:rFonts w:ascii="GHEA Grapalat" w:hAnsi="GHEA Grapalat" w:cs="Sylfaen"/>
        </w:rPr>
        <w:t xml:space="preserve"> </w:t>
      </w:r>
      <w:r w:rsidRPr="005242F9">
        <w:rPr>
          <w:rFonts w:ascii="GHEA Grapalat" w:hAnsi="GHEA Grapalat" w:cs="GHEA Grapalat"/>
        </w:rPr>
        <w:t>казначействе</w:t>
      </w:r>
      <w:r w:rsidRPr="005242F9">
        <w:rPr>
          <w:rFonts w:ascii="GHEA Grapalat" w:hAnsi="GHEA Grapalat" w:cs="Sylfaen"/>
        </w:rPr>
        <w:t xml:space="preserve"> </w:t>
      </w:r>
      <w:r w:rsidRPr="005242F9">
        <w:rPr>
          <w:rFonts w:ascii="GHEA Grapalat" w:hAnsi="GHEA Grapalat" w:cs="GHEA Grapalat"/>
        </w:rPr>
        <w:t>на</w:t>
      </w:r>
      <w:r w:rsidRPr="005242F9">
        <w:rPr>
          <w:rFonts w:ascii="GHEA Grapalat" w:hAnsi="GHEA Grapalat" w:cs="Sylfaen"/>
        </w:rPr>
        <w:t xml:space="preserve"> </w:t>
      </w:r>
      <w:r w:rsidRPr="005242F9">
        <w:rPr>
          <w:rFonts w:ascii="GHEA Grapalat" w:hAnsi="GHEA Grapalat" w:cs="GHEA Grapalat"/>
        </w:rPr>
        <w:t>имя</w:t>
      </w:r>
      <w:r w:rsidRPr="005242F9">
        <w:rPr>
          <w:rFonts w:ascii="GHEA Grapalat" w:hAnsi="GHEA Grapalat" w:cs="Sylfaen"/>
        </w:rPr>
        <w:t xml:space="preserve"> </w:t>
      </w:r>
      <w:r w:rsidRPr="005242F9">
        <w:rPr>
          <w:rFonts w:ascii="GHEA Grapalat" w:hAnsi="GHEA Grapalat" w:cs="GHEA Grapalat"/>
        </w:rPr>
        <w:t>уполномоченного</w:t>
      </w:r>
      <w:r w:rsidRPr="005242F9">
        <w:rPr>
          <w:rFonts w:ascii="GHEA Grapalat" w:hAnsi="GHEA Grapalat" w:cs="Sylfaen"/>
        </w:rPr>
        <w:t xml:space="preserve"> </w:t>
      </w:r>
      <w:r w:rsidRPr="005242F9">
        <w:rPr>
          <w:rFonts w:ascii="GHEA Grapalat" w:hAnsi="GHEA Grapalat" w:cs="GHEA Grapalat"/>
        </w:rPr>
        <w:t>органа</w:t>
      </w:r>
      <w:r w:rsidRPr="005242F9">
        <w:rPr>
          <w:rFonts w:ascii="GHEA Grapalat" w:hAnsi="GHEA Grapalat" w:cs="Sylfaen"/>
        </w:rPr>
        <w:t>.</w:t>
      </w:r>
    </w:p>
    <w:p w14:paraId="0D9C7301" w14:textId="77777777" w:rsidR="005B796C" w:rsidRDefault="00B73109" w:rsidP="00B73109">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5F4B452" w14:textId="77777777" w:rsidR="00B73109" w:rsidRDefault="00B73109" w:rsidP="00B73109">
      <w:pPr>
        <w:rPr>
          <w:rFonts w:ascii="GHEA Grapalat" w:hAnsi="GHEA Grapalat"/>
        </w:rPr>
      </w:pPr>
    </w:p>
    <w:p w14:paraId="57B68827" w14:textId="77777777" w:rsidR="00B73109" w:rsidRDefault="00B73109" w:rsidP="00B73109">
      <w:pPr>
        <w:rPr>
          <w:rFonts w:ascii="GHEA Grapalat" w:hAnsi="GHEA Grapalat"/>
        </w:rPr>
      </w:pPr>
    </w:p>
    <w:p w14:paraId="10921C42" w14:textId="77777777" w:rsidR="00B73109" w:rsidRDefault="00B73109" w:rsidP="00B73109">
      <w:pPr>
        <w:widowControl w:val="0"/>
        <w:tabs>
          <w:tab w:val="left" w:pos="1276"/>
        </w:tabs>
        <w:spacing w:after="160"/>
        <w:ind w:firstLine="567"/>
        <w:jc w:val="both"/>
        <w:rPr>
          <w:ins w:id="9"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5052CC85" w14:textId="77777777" w:rsidR="00B73109" w:rsidRPr="005242F9" w:rsidRDefault="00B73109" w:rsidP="00B73109">
      <w:pPr>
        <w:rPr>
          <w:rFonts w:ascii="GHEA Grapalat" w:hAnsi="GHEA Grapalat"/>
        </w:rPr>
      </w:pPr>
    </w:p>
    <w:p w14:paraId="137CDB2B" w14:textId="77777777" w:rsidR="00CE75A2" w:rsidRDefault="00CE75A2" w:rsidP="00143E9D">
      <w:pPr>
        <w:widowControl w:val="0"/>
        <w:tabs>
          <w:tab w:val="left" w:pos="1276"/>
        </w:tabs>
        <w:spacing w:after="160"/>
        <w:ind w:firstLine="567"/>
        <w:jc w:val="both"/>
        <w:rPr>
          <w:rFonts w:ascii="GHEA Grapalat" w:hAnsi="GHEA Grapalat"/>
        </w:rPr>
      </w:pPr>
      <w:r>
        <w:rPr>
          <w:rFonts w:ascii="GHEA Grapalat" w:hAnsi="GHEA Grapalat"/>
        </w:rPr>
        <w:t>-------------------</w:t>
      </w:r>
    </w:p>
    <w:p w14:paraId="37F0B3B9"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82B9567"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2B0F580D"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06B1B714" w14:textId="77777777" w:rsidR="00F7682C" w:rsidRDefault="00F7682C" w:rsidP="00CE75A2">
      <w:pPr>
        <w:pStyle w:val="FootnoteText"/>
        <w:jc w:val="both"/>
        <w:rPr>
          <w:ins w:id="10" w:author="Inesa Kocharyan" w:date="2022-05-27T11:21:00Z"/>
          <w:rFonts w:asciiTheme="minorHAnsi" w:hAnsiTheme="minorHAnsi"/>
          <w:i/>
        </w:rPr>
      </w:pPr>
    </w:p>
    <w:p w14:paraId="6AC93143" w14:textId="77777777" w:rsidR="00CE75A2" w:rsidRPr="00CE75A2" w:rsidRDefault="00CE75A2" w:rsidP="00CE75A2">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4373BD9E"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4A3E2DFD"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4E7729B6"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4C880D0C" w14:textId="77777777" w:rsidR="00CE75A2" w:rsidRDefault="00CE75A2" w:rsidP="00143E9D">
      <w:pPr>
        <w:widowControl w:val="0"/>
        <w:tabs>
          <w:tab w:val="left" w:pos="1276"/>
        </w:tabs>
        <w:spacing w:after="160"/>
        <w:ind w:firstLine="567"/>
        <w:jc w:val="both"/>
        <w:rPr>
          <w:rFonts w:ascii="GHEA Grapalat" w:hAnsi="GHEA Grapalat"/>
        </w:rPr>
      </w:pPr>
    </w:p>
    <w:p w14:paraId="1A696EB6" w14:textId="77777777" w:rsidR="00B73109" w:rsidRDefault="00B73109" w:rsidP="00143E9D">
      <w:pPr>
        <w:widowControl w:val="0"/>
        <w:tabs>
          <w:tab w:val="left" w:pos="1276"/>
        </w:tabs>
        <w:spacing w:after="160"/>
        <w:ind w:firstLine="567"/>
        <w:jc w:val="both"/>
        <w:rPr>
          <w:rFonts w:ascii="GHEA Grapalat" w:hAnsi="GHEA Grapalat"/>
        </w:rPr>
      </w:pPr>
    </w:p>
    <w:p w14:paraId="59C8FE6D" w14:textId="77777777" w:rsidR="00B73109" w:rsidRDefault="00B73109">
      <w:pPr>
        <w:rPr>
          <w:rFonts w:ascii="GHEA Grapalat" w:hAnsi="GHEA Grapalat"/>
        </w:rPr>
      </w:pPr>
      <w:r>
        <w:rPr>
          <w:rFonts w:ascii="GHEA Grapalat" w:hAnsi="GHEA Grapalat"/>
        </w:rPr>
        <w:br w:type="page"/>
      </w:r>
    </w:p>
    <w:p w14:paraId="0ED5924A" w14:textId="77777777" w:rsidR="0035631F" w:rsidRDefault="005B796C" w:rsidP="005B796C">
      <w:pPr>
        <w:widowControl w:val="0"/>
        <w:tabs>
          <w:tab w:val="left" w:pos="1276"/>
        </w:tabs>
        <w:spacing w:after="160"/>
        <w:ind w:firstLine="567"/>
        <w:jc w:val="both"/>
        <w:rPr>
          <w:ins w:id="11"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7"/>
        <w:t>13</w:t>
      </w:r>
      <w:r w:rsidR="00A6609C" w:rsidRPr="0054287C">
        <w:rPr>
          <w:rFonts w:ascii="GHEA Grapalat" w:hAnsi="GHEA Grapalat"/>
        </w:rPr>
        <w:t xml:space="preserve"> </w:t>
      </w:r>
    </w:p>
    <w:p w14:paraId="3259C992" w14:textId="77777777" w:rsidR="00816B3C" w:rsidRPr="0001217D" w:rsidRDefault="00816B3C" w:rsidP="00816B3C">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E004A">
        <w:rPr>
          <w:rFonts w:ascii="GHEA Grapalat" w:hAnsi="GHEA Grapalat" w:cs="Sylfaen"/>
          <w:lang w:val="hy-AM"/>
        </w:rPr>
        <w:t xml:space="preserve">, </w:t>
      </w:r>
      <w:r w:rsidR="008E004A" w:rsidRPr="00060567">
        <w:rPr>
          <w:rFonts w:ascii="GHEA Grapalat" w:hAnsi="GHEA Grapalat" w:cs="Sylfaen"/>
          <w:lang w:val="hy-AM"/>
        </w:rPr>
        <w:t>если выполнение контракта (соглашения) не является поэтапным</w:t>
      </w:r>
      <w:r w:rsidR="008E004A">
        <w:rPr>
          <w:rFonts w:ascii="GHEA Grapalat" w:hAnsi="GHEA Grapalat" w:cs="Sylfaen"/>
          <w:lang w:val="hy-AM"/>
        </w:rPr>
        <w:t>.</w:t>
      </w:r>
    </w:p>
    <w:p w14:paraId="3996B1B8" w14:textId="77777777" w:rsidR="002406D8" w:rsidRPr="001775FE" w:rsidRDefault="002406D8" w:rsidP="00B46D58">
      <w:pPr>
        <w:widowControl w:val="0"/>
        <w:tabs>
          <w:tab w:val="left" w:pos="1276"/>
        </w:tabs>
        <w:spacing w:after="160"/>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652CA4DA" w14:textId="77777777" w:rsidR="00366C4E" w:rsidRPr="001775FE"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в </w:t>
      </w:r>
      <w:r w:rsidR="005876A3" w:rsidRPr="001775FE">
        <w:rPr>
          <w:rFonts w:ascii="GHEA Grapalat" w:hAnsi="GHEA Grapalat"/>
        </w:rPr>
        <w:t>виде</w:t>
      </w:r>
      <w:r w:rsidR="001723D6" w:rsidRPr="001775FE">
        <w:rPr>
          <w:rFonts w:ascii="GHEA Grapalat" w:hAnsi="GHEA Grapalat"/>
        </w:rPr>
        <w:t xml:space="preserve"> банковской гарантии (Приложение 5)</w:t>
      </w:r>
      <w:r w:rsidR="00375E5E" w:rsidRPr="001775FE">
        <w:rPr>
          <w:rFonts w:ascii="GHEA Grapalat" w:hAnsi="GHEA Grapalat"/>
        </w:rPr>
        <w:t xml:space="preserve"> или наличных денег</w:t>
      </w:r>
      <w:r w:rsidR="00F570C2" w:rsidRPr="001775FE">
        <w:rPr>
          <w:rStyle w:val="FootnoteReference"/>
          <w:rFonts w:ascii="GHEA Grapalat" w:hAnsi="GHEA Grapalat"/>
        </w:rPr>
        <w:footnoteReference w:customMarkFollows="1" w:id="8"/>
        <w:t>14</w:t>
      </w:r>
      <w:r w:rsidR="00375E5E" w:rsidRPr="001775FE">
        <w:rPr>
          <w:rFonts w:ascii="GHEA Grapalat" w:hAnsi="GHEA Grapalat"/>
        </w:rPr>
        <w:t>.</w:t>
      </w:r>
    </w:p>
    <w:p w14:paraId="7CBD2432" w14:textId="77777777" w:rsidR="00275C43" w:rsidRDefault="0058395E"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7F228CAB" w14:textId="77777777" w:rsidR="00E969ED" w:rsidRPr="00DC30CC"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6B7B7BB9"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7B464EEE" w14:textId="77777777" w:rsidR="004A0321" w:rsidRPr="00F71183"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534F01DC" w14:textId="77777777" w:rsidR="00D32092" w:rsidRPr="00B31DFD" w:rsidRDefault="00D32092" w:rsidP="00B46D58">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19074970"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7991279"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6667C0E" w14:textId="77777777" w:rsidR="00C40C1E" w:rsidRPr="009170A1" w:rsidRDefault="00C40C1E" w:rsidP="00277791">
      <w:pPr>
        <w:widowControl w:val="0"/>
        <w:tabs>
          <w:tab w:val="left" w:pos="1134"/>
        </w:tabs>
        <w:spacing w:after="160"/>
        <w:ind w:firstLine="567"/>
        <w:jc w:val="both"/>
        <w:rPr>
          <w:rFonts w:ascii="GHEA Grapalat" w:hAnsi="GHEA Grapalat"/>
        </w:rPr>
      </w:pPr>
      <w:r>
        <w:rPr>
          <w:rFonts w:ascii="GHEA Grapalat" w:hAnsi="GHEA Grapalat"/>
        </w:rPr>
        <w:t xml:space="preserve">10.7 Руководитель заказчика </w:t>
      </w:r>
      <w:r w:rsidR="00524876">
        <w:rPr>
          <w:rFonts w:ascii="GHEA Grapalat" w:hAnsi="GHEA Grapalat"/>
        </w:rPr>
        <w:t xml:space="preserve">в письменной форме </w:t>
      </w:r>
      <w:r>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w:t>
      </w:r>
      <w:r w:rsidR="00AB0A86">
        <w:rPr>
          <w:rFonts w:ascii="GHEA Grapalat" w:hAnsi="GHEA Grapalat"/>
        </w:rPr>
        <w:t>Министерству Финансов РА</w:t>
      </w:r>
      <w:r>
        <w:rPr>
          <w:rFonts w:ascii="GHEA Grapalat" w:hAnsi="GHEA Grapalat"/>
          <w:lang w:val="hy-AM"/>
        </w:rPr>
        <w:t>,</w:t>
      </w:r>
      <w:r>
        <w:rPr>
          <w:rFonts w:ascii="GHEA Grapalat" w:hAnsi="GHEA Grapalat"/>
        </w:rPr>
        <w:t xml:space="preserve"> в течение </w:t>
      </w:r>
      <w:r w:rsidR="00AC27F7">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0683E">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0683E" w:rsidRPr="009170A1">
        <w:rPr>
          <w:rFonts w:ascii="GHEA Grapalat" w:hAnsi="GHEA Grapalat"/>
        </w:rPr>
        <w:t>письменно</w:t>
      </w:r>
      <w:r w:rsidRPr="009170A1">
        <w:rPr>
          <w:rFonts w:ascii="GHEA Grapalat" w:hAnsi="GHEA Grapalat"/>
        </w:rPr>
        <w:t>в течение двух рабочих дней после получения отказа.</w:t>
      </w:r>
    </w:p>
    <w:p w14:paraId="34B20598"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w:t>
      </w:r>
      <w:r w:rsidR="003F6E75" w:rsidRPr="009170A1">
        <w:rPr>
          <w:rFonts w:ascii="GHEA Grapalat" w:hAnsi="GHEA Grapalat"/>
        </w:rPr>
        <w:t>днем возникновения основания возврата обеспечения</w:t>
      </w:r>
      <w:r w:rsidR="003F6E75" w:rsidRPr="009170A1" w:rsidDel="00960F8B">
        <w:rPr>
          <w:rFonts w:ascii="GHEA Grapalat" w:hAnsi="GHEA Grapalat"/>
        </w:rPr>
        <w:t xml:space="preserve"> </w:t>
      </w:r>
      <w:r w:rsidR="003F6E75" w:rsidRPr="009170A1">
        <w:rPr>
          <w:rFonts w:ascii="GHEA Grapalat" w:hAnsi="GHEA Grapalat"/>
        </w:rPr>
        <w:t>уведомляет;</w:t>
      </w:r>
    </w:p>
    <w:p w14:paraId="2C8D7043"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00AB0A86" w:rsidRPr="009170A1">
        <w:rPr>
          <w:rFonts w:ascii="GHEA Grapalat" w:hAnsi="GHEA Grapalat" w:hint="eastAsia"/>
        </w:rPr>
        <w:t>представлен</w:t>
      </w:r>
      <w:r w:rsidR="00AB0A86" w:rsidRPr="009170A1">
        <w:rPr>
          <w:rFonts w:ascii="GHEA Grapalat" w:hAnsi="GHEA Grapalat"/>
        </w:rPr>
        <w:t>ного</w:t>
      </w:r>
      <w:r w:rsidR="00AB0A86" w:rsidRPr="009170A1">
        <w:rPr>
          <w:rFonts w:ascii="GHEA Grapalat" w:hAnsi="GHEA Grapalat" w:hint="eastAsia"/>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00611036" w:rsidRPr="009170A1">
        <w:rPr>
          <w:rFonts w:ascii="GHEA Grapalat" w:hAnsi="GHEA Grapalat"/>
        </w:rPr>
        <w:t>,</w:t>
      </w:r>
    </w:p>
    <w:p w14:paraId="49187E3A" w14:textId="77777777" w:rsidR="00AC27F7" w:rsidRPr="009170A1"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00611036" w:rsidRPr="009170A1">
        <w:rPr>
          <w:rFonts w:ascii="GHEA Grapalat" w:hAnsi="GHEA Grapalat"/>
        </w:rPr>
        <w:t>;</w:t>
      </w:r>
    </w:p>
    <w:p w14:paraId="4BAF4046" w14:textId="77777777" w:rsidR="00AC27F7" w:rsidRPr="00541249" w:rsidRDefault="00AC27F7" w:rsidP="009170A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1D41A907" w14:textId="77777777" w:rsidR="003E194D" w:rsidRPr="00A9038F" w:rsidRDefault="003E194D" w:rsidP="00AB0A86">
      <w:pPr>
        <w:widowControl w:val="0"/>
        <w:tabs>
          <w:tab w:val="left" w:pos="1134"/>
        </w:tabs>
        <w:spacing w:after="160"/>
        <w:ind w:firstLine="567"/>
        <w:jc w:val="both"/>
        <w:rPr>
          <w:rFonts w:ascii="GHEA Grapalat" w:hAnsi="GHEA Grapalat"/>
        </w:rPr>
      </w:pPr>
      <w:r w:rsidRPr="005114D0">
        <w:rPr>
          <w:rFonts w:ascii="GHEA Grapalat" w:hAnsi="GHEA Grapalat"/>
        </w:rPr>
        <w:lastRenderedPageBreak/>
        <w:tab/>
      </w:r>
    </w:p>
    <w:p w14:paraId="7AFE4516" w14:textId="77777777" w:rsidR="008C28C9" w:rsidRDefault="008C28C9" w:rsidP="008C28C9">
      <w:pPr>
        <w:widowControl w:val="0"/>
        <w:tabs>
          <w:tab w:val="left" w:pos="1134"/>
        </w:tabs>
        <w:spacing w:after="160"/>
        <w:ind w:firstLine="567"/>
        <w:jc w:val="center"/>
        <w:rPr>
          <w:rFonts w:ascii="GHEA Grapalat" w:hAnsi="GHEA Grapalat"/>
          <w:b/>
          <w:lang w:val="hy-AM"/>
        </w:rPr>
      </w:pPr>
    </w:p>
    <w:p w14:paraId="07AD4B24" w14:textId="77777777"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14:paraId="1E285828"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0CCAB33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74A707D"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9"/>
        <w:t>15</w:t>
      </w:r>
      <w:r w:rsidRPr="009044F1">
        <w:rPr>
          <w:rFonts w:ascii="GHEA Grapalat" w:hAnsi="GHEA Grapalat"/>
        </w:rPr>
        <w:t>.</w:t>
      </w:r>
    </w:p>
    <w:p w14:paraId="5DCA62F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844A695"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CB762B8"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6252F65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3C19571" w14:textId="77777777" w:rsidR="001F6A95" w:rsidRDefault="001F6A95" w:rsidP="00B46D58">
      <w:pPr>
        <w:widowControl w:val="0"/>
        <w:spacing w:after="160"/>
        <w:ind w:left="567" w:right="565"/>
        <w:jc w:val="center"/>
        <w:rPr>
          <w:rFonts w:ascii="GHEA Grapalat" w:hAnsi="GHEA Grapalat"/>
          <w:b/>
        </w:rPr>
      </w:pPr>
    </w:p>
    <w:p w14:paraId="548ED31C"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645C8D2" w14:textId="77777777" w:rsidR="00AE679C" w:rsidRDefault="00AE679C" w:rsidP="00B46D58">
      <w:pPr>
        <w:widowControl w:val="0"/>
        <w:spacing w:after="160"/>
        <w:ind w:firstLine="567"/>
        <w:jc w:val="both"/>
        <w:rPr>
          <w:rFonts w:ascii="GHEA Grapalat" w:hAnsi="GHEA Grapalat"/>
        </w:rPr>
      </w:pPr>
    </w:p>
    <w:p w14:paraId="3E35C621" w14:textId="77777777" w:rsidR="00023AFA" w:rsidRPr="00216702" w:rsidRDefault="00023AFA" w:rsidP="007B3A2A">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2FFEAF6A" w14:textId="77777777" w:rsidR="00023AFA" w:rsidRDefault="00023AFA" w:rsidP="007B3A2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89C3DAA" w14:textId="77777777" w:rsidR="00023AFA" w:rsidRDefault="00023AFA" w:rsidP="007B3A2A">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7CF67985" w14:textId="77777777" w:rsidR="00023AFA" w:rsidRDefault="00023AFA" w:rsidP="007B3A2A">
      <w:pPr>
        <w:widowControl w:val="0"/>
        <w:tabs>
          <w:tab w:val="left" w:pos="1276"/>
        </w:tabs>
        <w:ind w:firstLine="567"/>
        <w:jc w:val="both"/>
        <w:rPr>
          <w:rFonts w:ascii="GHEA Grapalat" w:hAnsi="GHEA Grapalat"/>
        </w:rPr>
      </w:pPr>
      <w:r w:rsidRPr="00420747">
        <w:rPr>
          <w:rFonts w:ascii="GHEA Grapalat" w:hAnsi="GHEA Grapalat"/>
        </w:rPr>
        <w:lastRenderedPageBreak/>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16A0F08F" w14:textId="77777777" w:rsidR="00023AFA" w:rsidRPr="00996C18" w:rsidRDefault="00023AFA" w:rsidP="007B3A2A">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7396090"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F3A3A26"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67D5825E"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04F743B1"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CEC943A" w14:textId="77777777" w:rsidR="00023AFA" w:rsidRPr="00570BBD" w:rsidRDefault="00023AFA" w:rsidP="007B3A2A">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3AFF2E04" w14:textId="77777777" w:rsidR="00023AFA" w:rsidRDefault="00023AFA" w:rsidP="007B3A2A">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6A952B17" w14:textId="77777777" w:rsidR="00023AFA" w:rsidRPr="00570BBD" w:rsidRDefault="00023AFA" w:rsidP="007B3A2A">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7A2F0D0"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40FD4523" w14:textId="77777777" w:rsidR="00023AFA" w:rsidRPr="00570BBD" w:rsidRDefault="00023AFA" w:rsidP="007B3A2A">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4F522701" w14:textId="77777777" w:rsidR="00023AFA" w:rsidRDefault="00023AFA" w:rsidP="007B3A2A">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lastRenderedPageBreak/>
        <w:t>инициативе пришел к выводу о необходимости рассмотрения дела в судебном заседании</w:t>
      </w:r>
      <w:r>
        <w:rPr>
          <w:rFonts w:ascii="GHEA Grapalat" w:hAnsi="GHEA Grapalat"/>
        </w:rPr>
        <w:t xml:space="preserve">. </w:t>
      </w:r>
    </w:p>
    <w:p w14:paraId="1DAF42A8" w14:textId="77777777" w:rsidR="00023AFA" w:rsidRPr="00570BBD" w:rsidRDefault="00023AFA" w:rsidP="007B3A2A">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79CF315" w14:textId="77777777" w:rsidR="00023AFA" w:rsidRPr="00570BBD" w:rsidRDefault="00023AFA" w:rsidP="007B3A2A">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0B26547C" w14:textId="77777777" w:rsidR="00023AFA" w:rsidRPr="00570BBD" w:rsidRDefault="00023AFA" w:rsidP="007B3A2A">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883C315" w14:textId="77777777" w:rsidR="00023AFA" w:rsidRPr="00570BBD" w:rsidRDefault="00023AFA" w:rsidP="007B3A2A">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51DFD2A5" w14:textId="77777777" w:rsidR="00023AFA" w:rsidRPr="00570BBD" w:rsidRDefault="00023AFA" w:rsidP="007B3A2A">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12A0F1DD" w14:textId="77777777" w:rsidR="00023AFA" w:rsidRPr="00570BBD" w:rsidRDefault="00023AFA" w:rsidP="007B3A2A">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36B70A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0BCE319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051C6DA"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5C464DDE" w14:textId="77777777" w:rsidR="00023AFA" w:rsidRPr="00570BBD" w:rsidRDefault="00023AFA" w:rsidP="007B3A2A">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0263217" w14:textId="77777777" w:rsidR="00023AFA" w:rsidRDefault="00023AFA" w:rsidP="00E12F7E">
      <w:pPr>
        <w:widowControl w:val="0"/>
        <w:spacing w:after="160"/>
        <w:ind w:firstLine="567"/>
        <w:jc w:val="both"/>
        <w:rPr>
          <w:rFonts w:ascii="GHEA Grapalat" w:hAnsi="GHEA Grapalat"/>
          <w:lang w:val="hy-AM"/>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2D670DB" w14:textId="77777777" w:rsidR="000B63C5" w:rsidRDefault="000B63C5" w:rsidP="00E12F7E">
      <w:pPr>
        <w:widowControl w:val="0"/>
        <w:spacing w:after="160"/>
        <w:ind w:firstLine="567"/>
        <w:jc w:val="both"/>
        <w:rPr>
          <w:rFonts w:ascii="GHEA Grapalat" w:hAnsi="GHEA Grapalat"/>
          <w:lang w:val="hy-AM"/>
        </w:rPr>
      </w:pPr>
    </w:p>
    <w:p w14:paraId="02B08FFF" w14:textId="77777777" w:rsidR="000B63C5" w:rsidRPr="000B63C5" w:rsidRDefault="000B63C5" w:rsidP="002D2947">
      <w:pPr>
        <w:widowControl w:val="0"/>
        <w:spacing w:after="160"/>
        <w:jc w:val="both"/>
        <w:rPr>
          <w:rFonts w:ascii="GHEA Grapalat" w:hAnsi="GHEA Grapalat" w:cs="Sylfaen"/>
          <w:b/>
          <w:lang w:val="hy-AM"/>
        </w:rPr>
      </w:pPr>
    </w:p>
    <w:p w14:paraId="245C688F" w14:textId="77777777" w:rsidR="00096865" w:rsidRPr="00374F4A" w:rsidRDefault="009B5628" w:rsidP="00F325A7">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08240560" w14:textId="77777777" w:rsidR="008842CE" w:rsidRPr="00374F4A" w:rsidRDefault="008842CE" w:rsidP="00B46D58">
      <w:pPr>
        <w:widowControl w:val="0"/>
        <w:spacing w:after="160"/>
        <w:jc w:val="center"/>
        <w:rPr>
          <w:rFonts w:ascii="GHEA Grapalat" w:hAnsi="GHEA Grapalat"/>
          <w:b/>
        </w:rPr>
      </w:pPr>
    </w:p>
    <w:p w14:paraId="68EEFC07" w14:textId="066F687C"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2D2947" w:rsidRPr="002D2947">
        <w:rPr>
          <w:rFonts w:ascii="GHEA Grapalat" w:hAnsi="GHEA Grapalat"/>
          <w:b/>
        </w:rPr>
        <w:t>ЗАПРОС КОТИРОВОК</w:t>
      </w:r>
    </w:p>
    <w:p w14:paraId="334795AD" w14:textId="77777777" w:rsidR="00096865" w:rsidRPr="009044F1" w:rsidRDefault="00096865" w:rsidP="00B46D58">
      <w:pPr>
        <w:widowControl w:val="0"/>
        <w:spacing w:after="160"/>
        <w:jc w:val="center"/>
        <w:rPr>
          <w:rFonts w:ascii="GHEA Grapalat" w:hAnsi="GHEA Grapalat"/>
        </w:rPr>
      </w:pPr>
    </w:p>
    <w:p w14:paraId="5C45CE5C"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7D0A8851"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81C970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BDA5D94"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344CA8A"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211AC675"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B3C446F"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721A0633"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6B6CD55A" w14:textId="77777777" w:rsidR="009D7EFF" w:rsidRDefault="009D7EFF" w:rsidP="00B46D58">
      <w:pPr>
        <w:widowControl w:val="0"/>
        <w:tabs>
          <w:tab w:val="left" w:pos="1134"/>
        </w:tabs>
        <w:spacing w:after="160"/>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4941BD3B"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0"/>
        <w:t>16</w:t>
      </w:r>
    </w:p>
    <w:p w14:paraId="7A054AAF"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разборчивый вариант, </w:t>
      </w:r>
      <w:r w:rsidR="00D41F7D" w:rsidRPr="00B138F3">
        <w:rPr>
          <w:rFonts w:ascii="GHEA Grapalat" w:hAnsi="GHEA Grapalat"/>
        </w:rPr>
        <w:t>воспроизведенный</w:t>
      </w:r>
      <w:r w:rsidRPr="00B138F3">
        <w:rPr>
          <w:rFonts w:ascii="GHEA Grapalat" w:hAnsi="GHEA Grapalat"/>
        </w:rPr>
        <w:t xml:space="preserve"> (отсканированный) с оригинала документа, удостоверяющего оплату наличных денег или оригинала банковской гарантии.</w:t>
      </w:r>
      <w:r w:rsidR="00D27BE8" w:rsidRPr="00D27BE8">
        <w:rPr>
          <w:rFonts w:ascii="GHEA Grapalat" w:hAnsi="GHEA Grapalat"/>
        </w:rPr>
        <w:t xml:space="preserve"> </w:t>
      </w:r>
      <w:r w:rsidR="00F567E4">
        <w:rPr>
          <w:rStyle w:val="FootnoteReference"/>
          <w:rFonts w:ascii="GHEA Grapalat" w:hAnsi="GHEA Grapalat"/>
        </w:rPr>
        <w:footnoteReference w:customMarkFollows="1" w:id="11"/>
        <w:t>17</w:t>
      </w:r>
    </w:p>
    <w:p w14:paraId="380F1C01"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36B212BA"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 xml:space="preserve">и налога на добавленную </w:t>
      </w:r>
      <w:r w:rsidRPr="009044F1">
        <w:rPr>
          <w:rFonts w:ascii="GHEA Grapalat" w:hAnsi="GHEA Grapalat"/>
        </w:rPr>
        <w:lastRenderedPageBreak/>
        <w:t>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68854488" w14:textId="77777777" w:rsidR="00F27A50" w:rsidRPr="00D860D7" w:rsidRDefault="005E7AC1" w:rsidP="005B65E5">
      <w:pPr>
        <w:pStyle w:val="norm"/>
        <w:widowControl w:val="0"/>
        <w:tabs>
          <w:tab w:val="left" w:pos="1134"/>
        </w:tabs>
        <w:spacing w:after="160" w:line="240" w:lineRule="auto"/>
        <w:ind w:firstLine="567"/>
        <w:contextualSpacing/>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14:paraId="5BA302E0" w14:textId="77777777" w:rsidR="00F27A50" w:rsidRPr="005B65E5" w:rsidRDefault="00690A4B" w:rsidP="005B65E5">
      <w:pPr>
        <w:pStyle w:val="HTMLPreformatted"/>
        <w:shd w:val="clear" w:color="auto" w:fill="F8F9FA"/>
        <w:contextualSpacing/>
        <w:jc w:val="both"/>
        <w:rPr>
          <w:rFonts w:ascii="GHEA Grapalat" w:hAnsi="GHEA Grapalat"/>
          <w:sz w:val="24"/>
          <w:szCs w:val="24"/>
          <w:lang w:val="ru-RU"/>
        </w:rPr>
      </w:pPr>
      <w:r w:rsidRPr="00391653">
        <w:rPr>
          <w:rFonts w:ascii="GHEA Grapalat" w:hAnsi="GHEA Grapalat"/>
          <w:lang w:val="ru-RU"/>
        </w:rPr>
        <w:t>-</w:t>
      </w: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w:t>
      </w:r>
      <w:r w:rsidRPr="00391653">
        <w:rPr>
          <w:rFonts w:ascii="GHEA Grapalat" w:hAnsi="GHEA Grapalat" w:cs="Times New Roman"/>
          <w:sz w:val="24"/>
          <w:szCs w:val="24"/>
          <w:lang w:val="ru-RU" w:eastAsia="ru-RU" w:bidi="ru-RU"/>
        </w:rPr>
        <w:t>согласно приложению N 1.1</w:t>
      </w:r>
      <w:r>
        <w:rPr>
          <w:rFonts w:ascii="GHEA Grapalat" w:hAnsi="GHEA Grapalat" w:cs="Times New Roman"/>
          <w:sz w:val="24"/>
          <w:szCs w:val="24"/>
          <w:lang w:val="ru-RU" w:eastAsia="ru-RU" w:bidi="ru-RU"/>
        </w:rPr>
        <w:t>,</w:t>
      </w:r>
      <w:r w:rsidRPr="00391653">
        <w:rPr>
          <w:rFonts w:ascii="GHEA Grapalat" w:hAnsi="GHEA Grapalat" w:cs="Times New Roman"/>
          <w:sz w:val="24"/>
          <w:szCs w:val="24"/>
          <w:lang w:val="ru-RU" w:eastAsia="ru-RU" w:bidi="ru-RU"/>
        </w:rPr>
        <w:t xml:space="preserve"> </w:t>
      </w:r>
      <w:r w:rsidRPr="00DC5D72">
        <w:rPr>
          <w:rFonts w:ascii="GHEA Grapalat" w:hAnsi="GHEA Grapalat" w:cs="Times New Roman"/>
          <w:sz w:val="24"/>
          <w:szCs w:val="24"/>
          <w:lang w:val="ru-RU" w:eastAsia="ru-RU" w:bidi="ru-RU"/>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Pr>
          <w:rFonts w:ascii="GHEA Grapalat" w:hAnsi="GHEA Grapalat" w:cs="Times New Roman"/>
          <w:sz w:val="24"/>
          <w:szCs w:val="24"/>
          <w:lang w:val="ru-RU" w:eastAsia="ru-RU" w:bidi="ru-RU"/>
        </w:rPr>
        <w:t>.</w:t>
      </w:r>
      <w:r w:rsidRPr="00DC5D72">
        <w:rPr>
          <w:rFonts w:ascii="GHEA Grapalat" w:hAnsi="GHEA Grapalat" w:cs="Times New Roman"/>
          <w:sz w:val="24"/>
          <w:szCs w:val="24"/>
          <w:lang w:val="ru-RU" w:eastAsia="ru-RU" w:bidi="ru-RU"/>
        </w:rPr>
        <w:t xml:space="preserve"> </w:t>
      </w:r>
      <w:r>
        <w:rPr>
          <w:rFonts w:ascii="GHEA Grapalat" w:hAnsi="GHEA Grapalat" w:cs="Times New Roman"/>
          <w:sz w:val="24"/>
          <w:szCs w:val="24"/>
          <w:lang w:val="ru-RU" w:eastAsia="ru-RU" w:bidi="ru-RU"/>
        </w:rPr>
        <w:t xml:space="preserve">Заверение </w:t>
      </w:r>
      <w:r w:rsidRPr="00DC5D72">
        <w:rPr>
          <w:rFonts w:ascii="GHEA Grapalat" w:hAnsi="GHEA Grapalat" w:cs="Times New Roman"/>
          <w:sz w:val="24"/>
          <w:szCs w:val="24"/>
          <w:lang w:val="ru-RU" w:eastAsia="ru-RU" w:bidi="ru-RU"/>
        </w:rPr>
        <w:t xml:space="preserve">предусмотренное настоящим подпунктом, также </w:t>
      </w:r>
      <w:r w:rsidR="00005D66">
        <w:rPr>
          <w:rFonts w:ascii="GHEA Grapalat" w:hAnsi="GHEA Grapalat" w:cs="Times New Roman"/>
          <w:sz w:val="24"/>
          <w:szCs w:val="24"/>
          <w:lang w:val="ru-RU" w:eastAsia="ru-RU" w:bidi="ru-RU"/>
        </w:rPr>
        <w:t>у</w:t>
      </w:r>
      <w:r w:rsidRPr="00DC5D72">
        <w:rPr>
          <w:rFonts w:ascii="GHEA Grapalat" w:hAnsi="GHEA Grapalat" w:cs="Times New Roman"/>
          <w:sz w:val="24"/>
          <w:szCs w:val="24"/>
          <w:lang w:val="ru-RU" w:eastAsia="ru-RU" w:bidi="ru-RU"/>
        </w:rPr>
        <w:t>тверждается отдельным приложением к заключаемому договору</w:t>
      </w:r>
      <w:r>
        <w:rPr>
          <w:rFonts w:ascii="GHEA Grapalat" w:hAnsi="GHEA Grapalat" w:cs="Times New Roman"/>
          <w:sz w:val="24"/>
          <w:szCs w:val="24"/>
          <w:lang w:val="ru-RU" w:eastAsia="ru-RU" w:bidi="ru-RU"/>
        </w:rPr>
        <w:t>.</w:t>
      </w:r>
      <w:r w:rsidR="008A3A35" w:rsidRPr="005B65E5">
        <w:rPr>
          <w:rStyle w:val="FootnoteReference"/>
          <w:rFonts w:ascii="GHEA Grapalat" w:hAnsi="GHEA Grapalat"/>
          <w:sz w:val="24"/>
          <w:szCs w:val="24"/>
          <w:lang w:val="ru-RU"/>
        </w:rPr>
        <w:footnoteReference w:customMarkFollows="1" w:id="12"/>
        <w:t>18</w:t>
      </w:r>
      <w:r w:rsidR="00F27A50" w:rsidRPr="005B65E5">
        <w:rPr>
          <w:rFonts w:ascii="GHEA Grapalat" w:hAnsi="GHEA Grapalat"/>
          <w:sz w:val="24"/>
          <w:szCs w:val="24"/>
          <w:lang w:val="ru-RU"/>
        </w:rPr>
        <w:t xml:space="preserve"> </w:t>
      </w:r>
    </w:p>
    <w:p w14:paraId="17B233AE" w14:textId="77777777" w:rsidR="00A67EAC" w:rsidRPr="00B64897" w:rsidRDefault="009F0AB3" w:rsidP="00F27A50">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A7547B2" w14:textId="77777777" w:rsidR="00B90C52" w:rsidRPr="00B64897" w:rsidRDefault="00B90C52" w:rsidP="00F27A50">
      <w:pPr>
        <w:pStyle w:val="norm"/>
        <w:spacing w:line="240" w:lineRule="auto"/>
        <w:rPr>
          <w:rFonts w:ascii="GHEA Grapalat" w:hAnsi="GHEA Grapalat"/>
          <w:sz w:val="24"/>
          <w:szCs w:val="24"/>
        </w:rPr>
      </w:pPr>
    </w:p>
    <w:p w14:paraId="704C34F4" w14:textId="77777777" w:rsidR="00B90C52" w:rsidRPr="003C4278"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69864CF" w14:textId="77777777" w:rsidR="00EB3BFA" w:rsidRDefault="00EB3BFA" w:rsidP="00B46D58">
      <w:pPr>
        <w:widowControl w:val="0"/>
        <w:tabs>
          <w:tab w:val="left" w:pos="1134"/>
        </w:tabs>
        <w:spacing w:after="160"/>
        <w:ind w:firstLine="567"/>
        <w:jc w:val="both"/>
        <w:rPr>
          <w:rFonts w:ascii="GHEA Grapalat" w:hAnsi="GHEA Grapalat"/>
        </w:rPr>
      </w:pPr>
      <w:r>
        <w:rPr>
          <w:rFonts w:ascii="GHEA Grapalat" w:hAnsi="GHEA Grapalat"/>
        </w:rPr>
        <w:br w:type="page"/>
      </w:r>
    </w:p>
    <w:p w14:paraId="0F602FE5"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781A1DBC" w14:textId="64203A78" w:rsidR="00B2572B" w:rsidRPr="000B63C5"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2D2947" w:rsidRPr="002D2947">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0B63C5" w:rsidRPr="000B63C5">
        <w:rPr>
          <w:rFonts w:ascii="GHEA Grapalat" w:hAnsi="GHEA Grapalat"/>
          <w:sz w:val="24"/>
          <w:szCs w:val="24"/>
        </w:rPr>
        <w:t xml:space="preserve"> </w:t>
      </w:r>
      <w:r w:rsidR="00831BEC">
        <w:rPr>
          <w:rFonts w:ascii="GHEA Grapalat" w:hAnsi="GHEA Grapalat"/>
          <w:b/>
          <w:sz w:val="24"/>
          <w:szCs w:val="24"/>
        </w:rPr>
        <w:t>EQ-GHAShDzB-26/33</w:t>
      </w:r>
      <w:r w:rsidR="000B63C5" w:rsidRPr="000B63C5">
        <w:rPr>
          <w:rFonts w:ascii="GHEA Grapalat" w:hAnsi="GHEA Grapalat"/>
          <w:b/>
          <w:sz w:val="24"/>
          <w:szCs w:val="24"/>
        </w:rPr>
        <w:t>''</w:t>
      </w:r>
    </w:p>
    <w:p w14:paraId="1CF3A252" w14:textId="77777777" w:rsidR="00B2572B" w:rsidRPr="00374F4A" w:rsidRDefault="00B2572B" w:rsidP="00B46D58">
      <w:pPr>
        <w:widowControl w:val="0"/>
        <w:spacing w:after="120"/>
        <w:jc w:val="center"/>
        <w:rPr>
          <w:rFonts w:ascii="GHEA Grapalat" w:hAnsi="GHEA Grapalat" w:cs="Sylfaen"/>
          <w:b/>
        </w:rPr>
      </w:pPr>
    </w:p>
    <w:p w14:paraId="49A6E25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22468A3D" w14:textId="37751520"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2D2947" w:rsidRPr="002D2947">
        <w:rPr>
          <w:rFonts w:ascii="GHEA Grapalat" w:hAnsi="GHEA Grapalat"/>
          <w:color w:val="auto"/>
          <w:sz w:val="24"/>
          <w:szCs w:val="24"/>
        </w:rPr>
        <w:t>запрос котировок</w:t>
      </w:r>
    </w:p>
    <w:p w14:paraId="0731FD16" w14:textId="77777777" w:rsidR="00B2572B" w:rsidRPr="00374F4A" w:rsidRDefault="00B2572B" w:rsidP="00B46D58">
      <w:pPr>
        <w:widowControl w:val="0"/>
        <w:spacing w:after="120"/>
        <w:jc w:val="center"/>
        <w:rPr>
          <w:rFonts w:ascii="GHEA Grapalat" w:hAnsi="GHEA Grapalat"/>
        </w:rPr>
      </w:pPr>
    </w:p>
    <w:p w14:paraId="23C6EDF1"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1A2EBD4"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023DDD1D"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1A5864C0"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4C1DCA9B" w14:textId="3B69ACD1" w:rsidR="00374F4A" w:rsidRPr="000B63C5"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0B63C5" w:rsidRPr="000B63C5">
        <w:rPr>
          <w:rFonts w:ascii="GHEA Grapalat" w:hAnsi="GHEA Grapalat"/>
        </w:rPr>
        <w:t xml:space="preserve"> </w:t>
      </w:r>
      <w:r w:rsidR="00831BEC">
        <w:rPr>
          <w:rFonts w:ascii="GHEA Grapalat" w:hAnsi="GHEA Grapalat"/>
        </w:rPr>
        <w:t>EQ-GHAShDzB-26/33</w:t>
      </w:r>
      <w:r w:rsidR="000B63C5">
        <w:rPr>
          <w:rFonts w:ascii="GHEA Grapalat" w:hAnsi="GHEA Grapalat"/>
          <w:i/>
        </w:rPr>
        <w:t xml:space="preserve"> ''</w:t>
      </w:r>
    </w:p>
    <w:p w14:paraId="2DF27746"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49D67F89" w14:textId="462DD8B9" w:rsidR="00374F4A" w:rsidRPr="00DA5EA0" w:rsidRDefault="002D2947" w:rsidP="00B46D58">
      <w:pPr>
        <w:spacing w:after="160"/>
        <w:jc w:val="both"/>
        <w:rPr>
          <w:rFonts w:ascii="GHEA Grapalat" w:hAnsi="GHEA Grapalat"/>
        </w:rPr>
      </w:pPr>
      <w:r w:rsidRPr="002D2947">
        <w:rPr>
          <w:rFonts w:ascii="GHEA Grapalat" w:hAnsi="GHEA Grapalat"/>
        </w:rPr>
        <w:t>запрос</w:t>
      </w:r>
      <w:r>
        <w:rPr>
          <w:rFonts w:ascii="GHEA Grapalat" w:hAnsi="GHEA Grapalat"/>
        </w:rPr>
        <w:t>а</w:t>
      </w:r>
      <w:r w:rsidRPr="002D2947">
        <w:rPr>
          <w:rFonts w:ascii="GHEA Grapalat" w:hAnsi="GHEA Grapalat"/>
        </w:rPr>
        <w:t xml:space="preserve"> котировок </w:t>
      </w:r>
      <w:r w:rsidR="00374F4A" w:rsidRPr="00DA5EA0">
        <w:rPr>
          <w:rFonts w:ascii="GHEA Grapalat" w:hAnsi="GHEA Grapalat"/>
        </w:rPr>
        <w:t>и в соответствии с требованиями приглашения подает заявку.</w:t>
      </w:r>
    </w:p>
    <w:p w14:paraId="44E79312"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0301ED63"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7BFCAC41"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276929C9"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0874CB48" w14:textId="77777777" w:rsidR="000612B9" w:rsidRDefault="000612B9" w:rsidP="00B46D58">
      <w:pPr>
        <w:jc w:val="both"/>
        <w:rPr>
          <w:rFonts w:ascii="GHEA Grapalat" w:hAnsi="GHEA Grapalat"/>
        </w:rPr>
      </w:pPr>
    </w:p>
    <w:p w14:paraId="03A732A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404F95B9"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82FBE9C" w14:textId="77777777" w:rsidR="000612B9" w:rsidRDefault="000612B9" w:rsidP="00B46D58">
      <w:pPr>
        <w:jc w:val="both"/>
        <w:rPr>
          <w:rFonts w:ascii="GHEA Grapalat" w:hAnsi="GHEA Grapalat"/>
        </w:rPr>
      </w:pPr>
    </w:p>
    <w:p w14:paraId="6AB04FCB"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8F218E2"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4AB14C6D" w14:textId="77777777" w:rsidR="00B138F3" w:rsidRDefault="00B138F3" w:rsidP="00B46D58">
      <w:pPr>
        <w:jc w:val="both"/>
        <w:rPr>
          <w:rFonts w:ascii="GHEA Grapalat" w:hAnsi="GHEA Grapalat"/>
        </w:rPr>
      </w:pPr>
    </w:p>
    <w:p w14:paraId="0ECDBF87"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06394DED"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5F6F3332" w14:textId="77777777" w:rsidR="00B138F3" w:rsidRDefault="00B138F3" w:rsidP="00F96993">
      <w:pPr>
        <w:jc w:val="both"/>
        <w:rPr>
          <w:rFonts w:ascii="GHEA Grapalat" w:hAnsi="GHEA Grapalat"/>
        </w:rPr>
      </w:pPr>
    </w:p>
    <w:p w14:paraId="480BE48C"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B4BB178"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1E3FD91" w14:textId="77777777" w:rsidR="00B16483" w:rsidRDefault="00B16483" w:rsidP="00F96993">
      <w:pPr>
        <w:jc w:val="both"/>
        <w:rPr>
          <w:rFonts w:ascii="GHEA Grapalat" w:hAnsi="GHEA Grapalat"/>
          <w:sz w:val="18"/>
          <w:szCs w:val="18"/>
        </w:rPr>
      </w:pPr>
    </w:p>
    <w:p w14:paraId="52838DA0"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BDD06F9"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09613BC1" w14:textId="77777777" w:rsidR="00B16483" w:rsidRPr="00D3436F" w:rsidRDefault="00B16483" w:rsidP="00B16483">
      <w:pPr>
        <w:tabs>
          <w:tab w:val="left" w:pos="7371"/>
        </w:tabs>
        <w:spacing w:after="160"/>
        <w:ind w:left="3544" w:firstLine="3"/>
        <w:jc w:val="both"/>
        <w:rPr>
          <w:rFonts w:ascii="GHEA Grapalat" w:hAnsi="GHEA Grapalat"/>
          <w:sz w:val="16"/>
        </w:rPr>
      </w:pPr>
    </w:p>
    <w:p w14:paraId="723DFE8D"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4F5B6434"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001FF7D6" w14:textId="77777777" w:rsidR="00C65D59" w:rsidRPr="001C57DE" w:rsidRDefault="00C65D59" w:rsidP="001C57DE">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65737128" w14:textId="77777777" w:rsidR="00C65D59" w:rsidRPr="0001519E" w:rsidRDefault="00C65D59" w:rsidP="001C57DE">
      <w:pPr>
        <w:widowControl w:val="0"/>
        <w:spacing w:after="120"/>
        <w:ind w:left="2835"/>
        <w:rPr>
          <w:rFonts w:ascii="GHEA Grapalat" w:hAnsi="GHEA Grapalat"/>
          <w:sz w:val="16"/>
        </w:rPr>
      </w:pPr>
      <w:r w:rsidRPr="001C57DE">
        <w:rPr>
          <w:rFonts w:ascii="GHEA Grapalat" w:hAnsi="GHEA Grapalat"/>
          <w:sz w:val="16"/>
        </w:rPr>
        <w:t>наименование участника</w:t>
      </w:r>
    </w:p>
    <w:p w14:paraId="18C8F004" w14:textId="77777777" w:rsidR="00C65D59" w:rsidRPr="00403A28" w:rsidRDefault="00C65D59" w:rsidP="00C65D59">
      <w:pPr>
        <w:rPr>
          <w:ins w:id="12" w:author="Vardan" w:date="2022-10-29T19:53:00Z"/>
          <w:rFonts w:ascii="GHEA Grapalat" w:hAnsi="GHEA Grapalat"/>
          <w:i/>
          <w:sz w:val="16"/>
          <w:highlight w:val="cyan"/>
          <w:vertAlign w:val="superscript"/>
          <w:lang w:val="es-ES"/>
        </w:rPr>
      </w:pPr>
    </w:p>
    <w:p w14:paraId="6FAC7B34" w14:textId="08520772" w:rsidR="00C65D59" w:rsidRPr="00800B26" w:rsidRDefault="00C65D59" w:rsidP="00C65D59">
      <w:pPr>
        <w:rPr>
          <w:rFonts w:ascii="GHEA Grapalat" w:hAnsi="GHEA Grapalat" w:cs="Sylfaen"/>
          <w:sz w:val="20"/>
          <w:lang w:val="hy-AM"/>
        </w:rPr>
      </w:pPr>
      <w:r w:rsidRPr="00800B26">
        <w:rPr>
          <w:rFonts w:ascii="GHEA Grapalat" w:hAnsi="GHEA Grapalat"/>
          <w:lang w:val="hy-AM"/>
        </w:rPr>
        <w:lastRenderedPageBreak/>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2D2947" w:rsidRPr="002D2947">
        <w:rPr>
          <w:rFonts w:ascii="GHEA Grapalat" w:hAnsi="GHEA Grapalat"/>
        </w:rPr>
        <w:t xml:space="preserve">запрос котировок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0B63C5" w:rsidRPr="000B63C5">
        <w:rPr>
          <w:rFonts w:ascii="GHEA Grapalat" w:hAnsi="GHEA Grapalat"/>
        </w:rPr>
        <w:t xml:space="preserve">" </w:t>
      </w:r>
      <w:r w:rsidR="00831BEC">
        <w:rPr>
          <w:rFonts w:ascii="GHEA Grapalat" w:hAnsi="GHEA Grapalat"/>
        </w:rPr>
        <w:t>EQ-GHAShDzB-26/33</w:t>
      </w:r>
      <w:r w:rsidR="000B63C5" w:rsidRPr="000B63C5">
        <w:rPr>
          <w:rFonts w:ascii="GHEA Grapalat" w:hAnsi="GHEA Grapalat"/>
        </w:rPr>
        <w:t xml:space="preserve"> "*</w:t>
      </w:r>
      <w:r w:rsidR="000B63C5">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46FF6B1B" w14:textId="77777777" w:rsidR="00C65D59" w:rsidRPr="00800B26" w:rsidRDefault="00C65D59" w:rsidP="00C65D59">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4FBCD654" w14:textId="77777777" w:rsidR="006B3E56" w:rsidRPr="00AC309E" w:rsidRDefault="00C65D59" w:rsidP="00AC309E">
      <w:pPr>
        <w:widowControl w:val="0"/>
        <w:spacing w:after="16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1A774775" w14:textId="315A2277" w:rsidR="006B3E56" w:rsidRPr="00AC309E" w:rsidRDefault="00AC309E" w:rsidP="00AC309E">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2D2947" w:rsidRPr="002D2947">
        <w:rPr>
          <w:rFonts w:ascii="GHEA Grapalat" w:hAnsi="GHEA Grapalat"/>
        </w:rPr>
        <w:t>запрос</w:t>
      </w:r>
      <w:r w:rsidR="002D2947">
        <w:rPr>
          <w:rFonts w:ascii="GHEA Grapalat" w:hAnsi="GHEA Grapalat"/>
        </w:rPr>
        <w:t>е</w:t>
      </w:r>
      <w:r w:rsidR="002D2947" w:rsidRPr="002D2947">
        <w:rPr>
          <w:rFonts w:ascii="GHEA Grapalat" w:hAnsi="GHEA Grapalat"/>
        </w:rPr>
        <w:t xml:space="preserve"> котировок</w:t>
      </w:r>
      <w:r w:rsidR="00305944" w:rsidRPr="00AC309E">
        <w:rPr>
          <w:rFonts w:ascii="GHEA Grapalat" w:hAnsi="GHEA Grapalat"/>
        </w:rPr>
        <w:t xml:space="preserve"> </w:t>
      </w:r>
      <w:r w:rsidR="006B3E56" w:rsidRPr="00AC309E">
        <w:rPr>
          <w:rFonts w:ascii="GHEA Grapalat" w:hAnsi="GHEA Grapalat"/>
        </w:rPr>
        <w:t>под кодом "</w:t>
      </w:r>
      <w:r w:rsidR="000B63C5" w:rsidRPr="000B63C5">
        <w:rPr>
          <w:rFonts w:ascii="GHEA Grapalat" w:hAnsi="GHEA Grapalat"/>
        </w:rPr>
        <w:t xml:space="preserve"> </w:t>
      </w:r>
      <w:r w:rsidR="00831BEC">
        <w:rPr>
          <w:rFonts w:ascii="GHEA Grapalat" w:hAnsi="GHEA Grapalat"/>
        </w:rPr>
        <w:t>EQ-GHAShDzB-26/33</w:t>
      </w:r>
      <w:r w:rsidR="000B63C5">
        <w:rPr>
          <w:rFonts w:ascii="GHEA Grapalat" w:hAnsi="GHEA Grapalat"/>
          <w:i/>
        </w:rPr>
        <w:t xml:space="preserve"> </w:t>
      </w:r>
      <w:r w:rsidR="006B3E56" w:rsidRPr="00AC309E">
        <w:rPr>
          <w:rFonts w:ascii="GHEA Grapalat" w:hAnsi="GHEA Grapalat"/>
        </w:rPr>
        <w:t>"*</w:t>
      </w:r>
    </w:p>
    <w:p w14:paraId="6CFD1F67" w14:textId="77777777" w:rsidR="006B3E56" w:rsidRPr="00AC309E" w:rsidRDefault="006B3E56">
      <w:pPr>
        <w:pStyle w:val="ListParagraph"/>
        <w:widowControl w:val="0"/>
        <w:numPr>
          <w:ilvl w:val="0"/>
          <w:numId w:val="8"/>
        </w:numPr>
        <w:tabs>
          <w:tab w:val="left" w:pos="567"/>
        </w:tabs>
        <w:spacing w:after="160"/>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45AAB2B2" w14:textId="07789628" w:rsidR="006B3E56" w:rsidRPr="00AC309E" w:rsidRDefault="006B3E56">
      <w:pPr>
        <w:pStyle w:val="ListParagraph"/>
        <w:widowControl w:val="0"/>
        <w:numPr>
          <w:ilvl w:val="0"/>
          <w:numId w:val="8"/>
        </w:numPr>
        <w:tabs>
          <w:tab w:val="left" w:pos="567"/>
        </w:tabs>
        <w:spacing w:after="160"/>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2D2947" w:rsidRPr="002D2947">
        <w:rPr>
          <w:rFonts w:ascii="GHEA Grapalat" w:hAnsi="GHEA Grapalat"/>
        </w:rPr>
        <w:t xml:space="preserve">запрос котировок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40962F4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5CA1989A"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3E6840E9"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08EF2E0"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4708591C"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264F69EE" w14:textId="77777777" w:rsidR="006B3E56" w:rsidRDefault="006B3E56" w:rsidP="00B46D58">
      <w:pPr>
        <w:widowControl w:val="0"/>
        <w:spacing w:after="160"/>
        <w:jc w:val="both"/>
        <w:rPr>
          <w:ins w:id="13"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4F9F925F" w14:textId="77777777" w:rsidR="002E361E" w:rsidRPr="00BD438D" w:rsidRDefault="002E361E" w:rsidP="002E361E">
      <w:pPr>
        <w:widowControl w:val="0"/>
        <w:spacing w:after="16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37BF2838" w14:textId="77777777" w:rsidR="002E361E" w:rsidRDefault="00BD438D" w:rsidP="002E361E">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3B76C0CA" w14:textId="77777777" w:rsidR="006B3E56" w:rsidRPr="00BD438D" w:rsidRDefault="00687D28" w:rsidP="00BD438D">
      <w:pPr>
        <w:widowControl w:val="0"/>
        <w:spacing w:after="16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3"/>
        <w:t>**</w:t>
      </w:r>
      <w:r w:rsidR="006B3E56" w:rsidRPr="00BD438D">
        <w:rPr>
          <w:rFonts w:ascii="GHEA Grapalat" w:hAnsi="GHEA Grapalat"/>
        </w:rPr>
        <w:t xml:space="preserve"> </w:t>
      </w:r>
      <w:r w:rsidR="00BD438D">
        <w:rPr>
          <w:rFonts w:ascii="GHEA Grapalat" w:hAnsi="GHEA Grapalat"/>
          <w:lang w:val="hy-AM"/>
        </w:rPr>
        <w:t>.</w:t>
      </w:r>
    </w:p>
    <w:p w14:paraId="55CED40E" w14:textId="77777777" w:rsidR="00110534" w:rsidRDefault="00110534" w:rsidP="00B46D58">
      <w:pPr>
        <w:jc w:val="both"/>
        <w:rPr>
          <w:rFonts w:ascii="GHEA Grapalat" w:hAnsi="GHEA Grapalat"/>
        </w:rPr>
      </w:pPr>
    </w:p>
    <w:p w14:paraId="7AAA12A5" w14:textId="77777777" w:rsidR="006B3E56" w:rsidRPr="00EA7414" w:rsidRDefault="004B73B1" w:rsidP="00EA7414">
      <w:pPr>
        <w:pStyle w:val="HTMLPreformatted"/>
        <w:shd w:val="clear" w:color="auto" w:fill="F8F9FA"/>
        <w:contextualSpacing/>
        <w:rPr>
          <w:rFonts w:ascii="GHEA Grapalat" w:hAnsi="GHEA Grapalat"/>
          <w:lang w:val="ru-RU"/>
        </w:rPr>
      </w:pPr>
      <w:r w:rsidRPr="00EA7414">
        <w:rPr>
          <w:rFonts w:ascii="GHEA Grapalat" w:hAnsi="GHEA Grapalat"/>
          <w:lang w:val="ru-RU"/>
        </w:rPr>
        <w:t>Прилагается заверение об установке материалов и / или приборов и оборудования, соответствующих техническим характеристикам, установленных в прилагаемой к приглашению проектной документации.</w:t>
      </w:r>
      <w:r w:rsidR="002B05FA" w:rsidRPr="00EA7414">
        <w:rPr>
          <w:rFonts w:ascii="GHEA Grapalat" w:hAnsi="GHEA Grapalat"/>
          <w:lang w:val="ru-RU"/>
        </w:rPr>
        <w:t>.</w:t>
      </w:r>
      <w:r w:rsidR="002B05FA" w:rsidRPr="00EA7414">
        <w:rPr>
          <w:lang w:val="ru-RU"/>
        </w:rPr>
        <w:footnoteReference w:customMarkFollows="1" w:id="14"/>
        <w:t>***</w:t>
      </w:r>
      <w:r w:rsidR="00DA5D3D" w:rsidRPr="00EA7414">
        <w:rPr>
          <w:rFonts w:ascii="GHEA Grapalat" w:hAnsi="GHEA Grapalat"/>
          <w:lang w:val="ru-RU"/>
        </w:rPr>
        <w:t xml:space="preserve"> </w:t>
      </w:r>
    </w:p>
    <w:p w14:paraId="699A43EB" w14:textId="77777777" w:rsidR="00E333E5" w:rsidRPr="000858EB" w:rsidDel="001F3245" w:rsidRDefault="00E333E5" w:rsidP="00EA7414">
      <w:pPr>
        <w:ind w:firstLine="708"/>
        <w:contextualSpacing/>
        <w:jc w:val="both"/>
        <w:rPr>
          <w:del w:id="15" w:author="Inesa Kocharyan" w:date="2024-02-09T14:46:00Z"/>
          <w:rFonts w:ascii="GHEA Grapalat" w:hAnsi="GHEA Grapalat"/>
        </w:rPr>
      </w:pPr>
    </w:p>
    <w:p w14:paraId="5E2C7180" w14:textId="77777777" w:rsidR="00F855BB" w:rsidDel="001F3245" w:rsidRDefault="00F855BB" w:rsidP="00B46D58">
      <w:pPr>
        <w:tabs>
          <w:tab w:val="left" w:pos="7371"/>
        </w:tabs>
        <w:spacing w:after="160"/>
        <w:ind w:left="3544" w:firstLine="3"/>
        <w:jc w:val="both"/>
        <w:rPr>
          <w:del w:id="16" w:author="Inesa Kocharyan" w:date="2024-02-09T14:50:00Z"/>
          <w:rFonts w:ascii="GHEA Grapalat" w:hAnsi="GHEA Grapalat"/>
          <w:sz w:val="16"/>
          <w:lang w:val="hy-AM"/>
        </w:rPr>
      </w:pPr>
    </w:p>
    <w:p w14:paraId="63EE4DCC" w14:textId="77777777" w:rsidR="006B3E56" w:rsidRPr="00770B03" w:rsidRDefault="006B3E56" w:rsidP="00861167">
      <w:pPr>
        <w:tabs>
          <w:tab w:val="left" w:pos="7371"/>
        </w:tabs>
        <w:spacing w:after="160"/>
        <w:jc w:val="both"/>
        <w:rPr>
          <w:rFonts w:ascii="GHEA Grapalat" w:hAnsi="GHEA Grapalat"/>
          <w:sz w:val="16"/>
        </w:rPr>
      </w:pPr>
    </w:p>
    <w:p w14:paraId="482B6E8A"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53C7F65"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CF028AC"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lastRenderedPageBreak/>
        <w:t>имя, фамилия руководителя)</w:t>
      </w:r>
    </w:p>
    <w:p w14:paraId="620BA26D" w14:textId="77777777" w:rsidR="005D3DCE" w:rsidRDefault="005D3DCE" w:rsidP="005D3DCE">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07DF8840" w14:textId="77777777" w:rsidR="005D3DCE" w:rsidRDefault="005D3DCE" w:rsidP="00861167">
      <w:pPr>
        <w:widowControl w:val="0"/>
        <w:spacing w:after="160"/>
        <w:jc w:val="right"/>
        <w:rPr>
          <w:rFonts w:ascii="GHEA Grapalat" w:hAnsi="GHEA Grapalat"/>
          <w:lang w:val="hy-AM"/>
        </w:rPr>
      </w:pPr>
    </w:p>
    <w:p w14:paraId="6F8636F9" w14:textId="77777777" w:rsidR="005D3DCE" w:rsidRDefault="005D3DCE" w:rsidP="00861167">
      <w:pPr>
        <w:widowControl w:val="0"/>
        <w:spacing w:after="160"/>
        <w:jc w:val="right"/>
        <w:rPr>
          <w:rFonts w:ascii="GHEA Grapalat" w:hAnsi="GHEA Grapalat"/>
          <w:lang w:val="hy-AM"/>
        </w:rPr>
      </w:pPr>
    </w:p>
    <w:p w14:paraId="61586013" w14:textId="77777777" w:rsidR="005D3DCE" w:rsidRDefault="005D3DCE" w:rsidP="00861167">
      <w:pPr>
        <w:widowControl w:val="0"/>
        <w:spacing w:after="160"/>
        <w:jc w:val="right"/>
        <w:rPr>
          <w:rFonts w:ascii="GHEA Grapalat" w:hAnsi="GHEA Grapalat"/>
          <w:lang w:val="hy-AM"/>
        </w:rPr>
      </w:pPr>
    </w:p>
    <w:p w14:paraId="115B76E6" w14:textId="77777777" w:rsidR="005D3DCE" w:rsidRDefault="005D3DCE" w:rsidP="00861167">
      <w:pPr>
        <w:widowControl w:val="0"/>
        <w:spacing w:after="160"/>
        <w:jc w:val="right"/>
        <w:rPr>
          <w:rFonts w:ascii="GHEA Grapalat" w:hAnsi="GHEA Grapalat"/>
          <w:lang w:val="hy-AM"/>
        </w:rPr>
      </w:pPr>
    </w:p>
    <w:p w14:paraId="2B6F35DE" w14:textId="77777777" w:rsidR="005D3DCE" w:rsidRDefault="005D3DCE" w:rsidP="00861167">
      <w:pPr>
        <w:widowControl w:val="0"/>
        <w:spacing w:after="160"/>
        <w:jc w:val="right"/>
        <w:rPr>
          <w:rFonts w:ascii="GHEA Grapalat" w:hAnsi="GHEA Grapalat"/>
          <w:lang w:val="hy-AM"/>
        </w:rPr>
      </w:pPr>
    </w:p>
    <w:p w14:paraId="0E25C55E" w14:textId="77777777" w:rsidR="005D3DCE" w:rsidRDefault="005D3DCE" w:rsidP="00861167">
      <w:pPr>
        <w:widowControl w:val="0"/>
        <w:spacing w:after="160"/>
        <w:jc w:val="right"/>
        <w:rPr>
          <w:rFonts w:ascii="GHEA Grapalat" w:hAnsi="GHEA Grapalat"/>
          <w:lang w:val="hy-AM"/>
        </w:rPr>
      </w:pPr>
    </w:p>
    <w:p w14:paraId="6838AD80" w14:textId="77777777" w:rsidR="005D3DCE" w:rsidRDefault="005D3DCE" w:rsidP="00861167">
      <w:pPr>
        <w:widowControl w:val="0"/>
        <w:spacing w:after="160"/>
        <w:jc w:val="right"/>
        <w:rPr>
          <w:rFonts w:ascii="GHEA Grapalat" w:hAnsi="GHEA Grapalat"/>
          <w:lang w:val="hy-AM"/>
        </w:rPr>
      </w:pPr>
    </w:p>
    <w:p w14:paraId="78C07A45" w14:textId="77777777" w:rsidR="005D3DCE" w:rsidRDefault="005D3DCE" w:rsidP="00861167">
      <w:pPr>
        <w:widowControl w:val="0"/>
        <w:spacing w:after="160"/>
        <w:jc w:val="right"/>
        <w:rPr>
          <w:rFonts w:ascii="GHEA Grapalat" w:hAnsi="GHEA Grapalat"/>
          <w:lang w:val="hy-AM"/>
        </w:rPr>
      </w:pPr>
    </w:p>
    <w:p w14:paraId="590F496A" w14:textId="77777777" w:rsidR="005D3DCE" w:rsidRDefault="005D3DCE" w:rsidP="00861167">
      <w:pPr>
        <w:widowControl w:val="0"/>
        <w:spacing w:after="160"/>
        <w:jc w:val="right"/>
        <w:rPr>
          <w:rFonts w:ascii="GHEA Grapalat" w:hAnsi="GHEA Grapalat"/>
          <w:lang w:val="hy-AM"/>
        </w:rPr>
      </w:pPr>
    </w:p>
    <w:p w14:paraId="685182BB" w14:textId="77777777" w:rsidR="005D3DCE" w:rsidRDefault="005D3DCE" w:rsidP="00861167">
      <w:pPr>
        <w:widowControl w:val="0"/>
        <w:spacing w:after="160"/>
        <w:jc w:val="right"/>
        <w:rPr>
          <w:rFonts w:ascii="GHEA Grapalat" w:hAnsi="GHEA Grapalat"/>
          <w:lang w:val="hy-AM"/>
        </w:rPr>
      </w:pPr>
    </w:p>
    <w:p w14:paraId="20161013" w14:textId="77777777" w:rsidR="005D3DCE" w:rsidRDefault="005D3DCE" w:rsidP="00861167">
      <w:pPr>
        <w:widowControl w:val="0"/>
        <w:spacing w:after="160"/>
        <w:jc w:val="right"/>
        <w:rPr>
          <w:rFonts w:ascii="GHEA Grapalat" w:hAnsi="GHEA Grapalat"/>
          <w:lang w:val="hy-AM"/>
        </w:rPr>
      </w:pPr>
    </w:p>
    <w:p w14:paraId="2B6F129C" w14:textId="77777777" w:rsidR="005D3DCE" w:rsidRDefault="005D3DCE" w:rsidP="00861167">
      <w:pPr>
        <w:widowControl w:val="0"/>
        <w:spacing w:after="160"/>
        <w:jc w:val="right"/>
        <w:rPr>
          <w:rFonts w:ascii="GHEA Grapalat" w:hAnsi="GHEA Grapalat"/>
          <w:lang w:val="hy-AM"/>
        </w:rPr>
      </w:pPr>
    </w:p>
    <w:p w14:paraId="5B5A0154" w14:textId="77777777" w:rsidR="005D3DCE" w:rsidRDefault="005D3DCE" w:rsidP="00861167">
      <w:pPr>
        <w:widowControl w:val="0"/>
        <w:spacing w:after="160"/>
        <w:jc w:val="right"/>
        <w:rPr>
          <w:rFonts w:ascii="GHEA Grapalat" w:hAnsi="GHEA Grapalat"/>
          <w:lang w:val="hy-AM"/>
        </w:rPr>
      </w:pPr>
    </w:p>
    <w:p w14:paraId="26A4BF1E" w14:textId="77777777" w:rsidR="005D3DCE" w:rsidRDefault="005D3DCE" w:rsidP="00861167">
      <w:pPr>
        <w:widowControl w:val="0"/>
        <w:spacing w:after="160"/>
        <w:jc w:val="right"/>
        <w:rPr>
          <w:rFonts w:ascii="GHEA Grapalat" w:hAnsi="GHEA Grapalat"/>
          <w:lang w:val="hy-AM"/>
        </w:rPr>
      </w:pPr>
    </w:p>
    <w:p w14:paraId="7C05BD49" w14:textId="77777777" w:rsidR="005D3DCE" w:rsidRDefault="005D3DCE" w:rsidP="00861167">
      <w:pPr>
        <w:widowControl w:val="0"/>
        <w:spacing w:after="160"/>
        <w:jc w:val="right"/>
        <w:rPr>
          <w:rFonts w:ascii="GHEA Grapalat" w:hAnsi="GHEA Grapalat"/>
          <w:lang w:val="hy-AM"/>
        </w:rPr>
      </w:pPr>
    </w:p>
    <w:p w14:paraId="22036EAE" w14:textId="77777777" w:rsidR="005D3DCE" w:rsidRDefault="005D3DCE" w:rsidP="00861167">
      <w:pPr>
        <w:widowControl w:val="0"/>
        <w:spacing w:after="160"/>
        <w:jc w:val="right"/>
        <w:rPr>
          <w:rFonts w:ascii="GHEA Grapalat" w:hAnsi="GHEA Grapalat"/>
          <w:lang w:val="hy-AM"/>
        </w:rPr>
      </w:pPr>
    </w:p>
    <w:p w14:paraId="0C908630" w14:textId="77777777" w:rsidR="005D3DCE" w:rsidRDefault="005D3DCE" w:rsidP="00861167">
      <w:pPr>
        <w:widowControl w:val="0"/>
        <w:spacing w:after="160"/>
        <w:jc w:val="right"/>
        <w:rPr>
          <w:rFonts w:ascii="GHEA Grapalat" w:hAnsi="GHEA Grapalat"/>
          <w:lang w:val="hy-AM"/>
        </w:rPr>
      </w:pPr>
    </w:p>
    <w:p w14:paraId="70BCE043" w14:textId="77777777" w:rsidR="005D3DCE" w:rsidRDefault="005D3DCE" w:rsidP="00861167">
      <w:pPr>
        <w:widowControl w:val="0"/>
        <w:spacing w:after="160"/>
        <w:jc w:val="right"/>
        <w:rPr>
          <w:rFonts w:ascii="GHEA Grapalat" w:hAnsi="GHEA Grapalat"/>
          <w:lang w:val="hy-AM"/>
        </w:rPr>
      </w:pPr>
    </w:p>
    <w:p w14:paraId="71CAFDB5" w14:textId="77777777" w:rsidR="005D3DCE" w:rsidRDefault="005D3DCE" w:rsidP="00861167">
      <w:pPr>
        <w:widowControl w:val="0"/>
        <w:spacing w:after="160"/>
        <w:jc w:val="right"/>
        <w:rPr>
          <w:rFonts w:ascii="GHEA Grapalat" w:hAnsi="GHEA Grapalat"/>
          <w:lang w:val="hy-AM"/>
        </w:rPr>
      </w:pPr>
    </w:p>
    <w:p w14:paraId="658B508B" w14:textId="77777777" w:rsidR="005D3DCE" w:rsidRDefault="005D3DCE" w:rsidP="00861167">
      <w:pPr>
        <w:widowControl w:val="0"/>
        <w:spacing w:after="160"/>
        <w:jc w:val="right"/>
        <w:rPr>
          <w:rFonts w:ascii="GHEA Grapalat" w:hAnsi="GHEA Grapalat"/>
          <w:lang w:val="hy-AM"/>
        </w:rPr>
      </w:pPr>
    </w:p>
    <w:p w14:paraId="3FAC2097" w14:textId="77777777" w:rsidR="005D3DCE" w:rsidRDefault="005D3DCE" w:rsidP="00861167">
      <w:pPr>
        <w:widowControl w:val="0"/>
        <w:spacing w:after="160"/>
        <w:jc w:val="right"/>
        <w:rPr>
          <w:rFonts w:ascii="GHEA Grapalat" w:hAnsi="GHEA Grapalat"/>
          <w:lang w:val="hy-AM"/>
        </w:rPr>
      </w:pPr>
    </w:p>
    <w:p w14:paraId="2A486EBB" w14:textId="77777777" w:rsidR="005D3DCE" w:rsidRDefault="005D3DCE" w:rsidP="00861167">
      <w:pPr>
        <w:widowControl w:val="0"/>
        <w:spacing w:after="160"/>
        <w:jc w:val="right"/>
        <w:rPr>
          <w:rFonts w:ascii="GHEA Grapalat" w:hAnsi="GHEA Grapalat"/>
          <w:lang w:val="hy-AM"/>
        </w:rPr>
      </w:pPr>
    </w:p>
    <w:p w14:paraId="43C8316D" w14:textId="77777777" w:rsidR="005D3DCE" w:rsidRDefault="005D3DCE" w:rsidP="00861167">
      <w:pPr>
        <w:widowControl w:val="0"/>
        <w:spacing w:after="160"/>
        <w:jc w:val="right"/>
        <w:rPr>
          <w:rFonts w:ascii="GHEA Grapalat" w:hAnsi="GHEA Grapalat"/>
          <w:lang w:val="hy-AM"/>
        </w:rPr>
      </w:pPr>
    </w:p>
    <w:p w14:paraId="5E3AF8C7" w14:textId="77777777" w:rsidR="005D3DCE" w:rsidRDefault="005D3DCE" w:rsidP="00861167">
      <w:pPr>
        <w:widowControl w:val="0"/>
        <w:spacing w:after="160"/>
        <w:jc w:val="right"/>
        <w:rPr>
          <w:rFonts w:ascii="GHEA Grapalat" w:hAnsi="GHEA Grapalat"/>
          <w:lang w:val="hy-AM"/>
        </w:rPr>
      </w:pPr>
    </w:p>
    <w:p w14:paraId="60956EF2" w14:textId="77777777" w:rsidR="005D3DCE" w:rsidRDefault="005D3DCE" w:rsidP="00861167">
      <w:pPr>
        <w:widowControl w:val="0"/>
        <w:spacing w:after="160"/>
        <w:jc w:val="right"/>
        <w:rPr>
          <w:rFonts w:ascii="GHEA Grapalat" w:hAnsi="GHEA Grapalat"/>
          <w:lang w:val="hy-AM"/>
        </w:rPr>
      </w:pPr>
    </w:p>
    <w:p w14:paraId="04F1AA13" w14:textId="77777777" w:rsidR="005D3DCE" w:rsidRDefault="005D3DCE" w:rsidP="00861167">
      <w:pPr>
        <w:widowControl w:val="0"/>
        <w:spacing w:after="160"/>
        <w:jc w:val="right"/>
        <w:rPr>
          <w:rFonts w:ascii="GHEA Grapalat" w:hAnsi="GHEA Grapalat"/>
          <w:lang w:val="hy-AM"/>
        </w:rPr>
      </w:pPr>
    </w:p>
    <w:p w14:paraId="0EF651FF" w14:textId="3265AA13" w:rsidR="00B048B2" w:rsidRDefault="00B2572B" w:rsidP="00861167">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4F1C76D" w14:textId="77777777" w:rsidR="00F33976" w:rsidRDefault="00F33976" w:rsidP="00F33976">
      <w:pPr>
        <w:jc w:val="right"/>
        <w:rPr>
          <w:rFonts w:ascii="GHEA Grapalat" w:hAnsi="GHEA Grapalat"/>
          <w:b/>
        </w:rPr>
      </w:pPr>
      <w:r>
        <w:rPr>
          <w:rFonts w:ascii="GHEA Grapalat" w:hAnsi="GHEA Grapalat"/>
          <w:b/>
        </w:rPr>
        <w:t xml:space="preserve">Приложение 1.3** </w:t>
      </w:r>
    </w:p>
    <w:p w14:paraId="4994148D" w14:textId="2CCB80AD" w:rsidR="00861167" w:rsidRPr="000B63C5" w:rsidRDefault="00861167" w:rsidP="00861167">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lastRenderedPageBreak/>
        <w:t xml:space="preserve">к Приглашению на </w:t>
      </w:r>
      <w:r w:rsidR="002D2947" w:rsidRPr="002D2947">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0B63C5">
        <w:rPr>
          <w:rFonts w:ascii="GHEA Grapalat" w:hAnsi="GHEA Grapalat"/>
          <w:sz w:val="24"/>
          <w:szCs w:val="24"/>
        </w:rPr>
        <w:t xml:space="preserve"> </w:t>
      </w:r>
      <w:r w:rsidR="00831BEC">
        <w:rPr>
          <w:rFonts w:ascii="GHEA Grapalat" w:hAnsi="GHEA Grapalat"/>
          <w:b/>
          <w:sz w:val="24"/>
          <w:szCs w:val="24"/>
        </w:rPr>
        <w:t>EQ-GHAShDzB-26/33</w:t>
      </w:r>
      <w:r w:rsidRPr="000B63C5">
        <w:rPr>
          <w:rFonts w:ascii="GHEA Grapalat" w:hAnsi="GHEA Grapalat"/>
          <w:b/>
          <w:sz w:val="24"/>
          <w:szCs w:val="24"/>
        </w:rPr>
        <w:t>''</w:t>
      </w:r>
    </w:p>
    <w:p w14:paraId="79D02845" w14:textId="77777777" w:rsidR="00092E73" w:rsidRDefault="00092E73" w:rsidP="00092E73">
      <w:pPr>
        <w:ind w:left="360" w:hanging="360"/>
        <w:jc w:val="center"/>
        <w:rPr>
          <w:rFonts w:ascii="GHEA Grapalat" w:hAnsi="GHEA Grapalat"/>
          <w:b/>
        </w:rPr>
      </w:pPr>
      <w:r>
        <w:rPr>
          <w:rFonts w:ascii="GHEA Grapalat" w:hAnsi="GHEA Grapalat"/>
          <w:b/>
        </w:rPr>
        <w:t>ФОРМА</w:t>
      </w:r>
    </w:p>
    <w:p w14:paraId="41A5D2AE" w14:textId="77777777" w:rsidR="00092E73" w:rsidRPr="00C76978" w:rsidRDefault="00092E73" w:rsidP="00092E7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190418B" w14:textId="77777777" w:rsidR="00092E73" w:rsidRPr="00ED3A13" w:rsidRDefault="00092E73" w:rsidP="00092E73">
      <w:pPr>
        <w:ind w:left="360" w:hanging="360"/>
        <w:jc w:val="center"/>
        <w:rPr>
          <w:rFonts w:ascii="GHEA Grapalat" w:eastAsia="GHEA Grapalat" w:hAnsi="GHEA Grapalat" w:cs="GHEA Grapalat"/>
          <w:b/>
        </w:rPr>
      </w:pPr>
    </w:p>
    <w:p w14:paraId="662F2D49" w14:textId="77777777" w:rsidR="00092E73" w:rsidRPr="00FD1EE4" w:rsidRDefault="00092E73">
      <w:pPr>
        <w:numPr>
          <w:ilvl w:val="0"/>
          <w:numId w:val="1"/>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3AE947C6"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80F0EF1" w14:textId="77777777" w:rsidTr="007D52DB">
        <w:tc>
          <w:tcPr>
            <w:tcW w:w="2836" w:type="dxa"/>
            <w:shd w:val="clear" w:color="auto" w:fill="D9E2F3"/>
            <w:vAlign w:val="center"/>
          </w:tcPr>
          <w:p w14:paraId="2273533E"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D4D42F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183074C" w14:textId="77777777" w:rsidTr="007D52DB">
        <w:tc>
          <w:tcPr>
            <w:tcW w:w="2836" w:type="dxa"/>
            <w:shd w:val="clear" w:color="auto" w:fill="D9E2F3"/>
            <w:vAlign w:val="center"/>
          </w:tcPr>
          <w:p w14:paraId="54BD0E23"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3D445B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673D189" w14:textId="77777777" w:rsidTr="007D52DB">
        <w:tc>
          <w:tcPr>
            <w:tcW w:w="2836" w:type="dxa"/>
            <w:shd w:val="clear" w:color="auto" w:fill="D9E2F3"/>
            <w:vAlign w:val="center"/>
          </w:tcPr>
          <w:p w14:paraId="0ABBC0A9"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FDAC2E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C07CD33" w14:textId="77777777" w:rsidTr="007D52DB">
        <w:tc>
          <w:tcPr>
            <w:tcW w:w="2836" w:type="dxa"/>
            <w:shd w:val="clear" w:color="auto" w:fill="D9E2F3"/>
            <w:vAlign w:val="center"/>
          </w:tcPr>
          <w:p w14:paraId="043A68C3"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FD1BB3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68281C6" w14:textId="77777777" w:rsidTr="007D52DB">
        <w:tc>
          <w:tcPr>
            <w:tcW w:w="2836" w:type="dxa"/>
            <w:shd w:val="clear" w:color="auto" w:fill="D9E2F3"/>
            <w:vAlign w:val="center"/>
          </w:tcPr>
          <w:p w14:paraId="1257FB6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7"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454DBD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7EB1BFA" w14:textId="77777777" w:rsidTr="007D52DB">
        <w:tc>
          <w:tcPr>
            <w:tcW w:w="2836" w:type="dxa"/>
            <w:shd w:val="clear" w:color="auto" w:fill="D9E2F3"/>
            <w:vAlign w:val="center"/>
          </w:tcPr>
          <w:p w14:paraId="67B96B62"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4F59825D" w14:textId="77777777" w:rsidR="00092E73" w:rsidRPr="00FD1EE4" w:rsidRDefault="00092E73" w:rsidP="007D52DB">
            <w:pPr>
              <w:spacing w:before="240" w:after="240"/>
              <w:ind w:left="993" w:hanging="851"/>
              <w:rPr>
                <w:rFonts w:ascii="GHEA Grapalat" w:eastAsia="GHEA Grapalat" w:hAnsi="GHEA Grapalat" w:cs="GHEA Grapalat"/>
              </w:rPr>
            </w:pPr>
          </w:p>
        </w:tc>
      </w:tr>
      <w:tr w:rsidR="00092E73" w:rsidRPr="00FD1EE4" w14:paraId="355B1FA0" w14:textId="77777777" w:rsidTr="007D52DB">
        <w:tc>
          <w:tcPr>
            <w:tcW w:w="2836" w:type="dxa"/>
            <w:shd w:val="clear" w:color="auto" w:fill="D9E2F3"/>
            <w:vAlign w:val="center"/>
          </w:tcPr>
          <w:p w14:paraId="519D18C4"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2CBF3F8" w14:textId="77777777" w:rsidR="00092E73" w:rsidRPr="00FD1EE4" w:rsidRDefault="00092E73" w:rsidP="007D52DB">
            <w:pPr>
              <w:spacing w:before="240" w:after="240"/>
              <w:ind w:left="993" w:hanging="851"/>
              <w:rPr>
                <w:rFonts w:ascii="GHEA Grapalat" w:eastAsia="GHEA Grapalat" w:hAnsi="GHEA Grapalat" w:cs="GHEA Grapalat"/>
              </w:rPr>
            </w:pPr>
          </w:p>
        </w:tc>
      </w:tr>
    </w:tbl>
    <w:p w14:paraId="03D90F40"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313C618A" w14:textId="77777777" w:rsidTr="007D52DB">
        <w:tc>
          <w:tcPr>
            <w:tcW w:w="2835" w:type="dxa"/>
            <w:shd w:val="clear" w:color="auto" w:fill="D9E2F3"/>
            <w:vAlign w:val="center"/>
          </w:tcPr>
          <w:p w14:paraId="392AC0B9"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830551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BA8A689" w14:textId="77777777" w:rsidTr="007D52DB">
        <w:trPr>
          <w:trHeight w:val="1487"/>
        </w:trPr>
        <w:tc>
          <w:tcPr>
            <w:tcW w:w="2835" w:type="dxa"/>
            <w:shd w:val="clear" w:color="auto" w:fill="D9E2F3"/>
            <w:vAlign w:val="center"/>
          </w:tcPr>
          <w:p w14:paraId="7476C857"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BF0B050" w14:textId="77777777" w:rsidR="00092E73" w:rsidRPr="00FD1EE4" w:rsidRDefault="00092E73" w:rsidP="007D52DB">
            <w:pPr>
              <w:spacing w:before="240" w:after="240"/>
              <w:rPr>
                <w:rFonts w:ascii="GHEA Grapalat" w:eastAsia="GHEA Grapalat" w:hAnsi="GHEA Grapalat" w:cs="GHEA Grapalat"/>
              </w:rPr>
            </w:pPr>
          </w:p>
        </w:tc>
      </w:tr>
    </w:tbl>
    <w:p w14:paraId="00099576"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61A4089" w14:textId="77777777" w:rsidTr="007D52DB">
        <w:tc>
          <w:tcPr>
            <w:tcW w:w="2835" w:type="dxa"/>
            <w:shd w:val="clear" w:color="auto" w:fill="D9E2F3"/>
            <w:vAlign w:val="center"/>
          </w:tcPr>
          <w:p w14:paraId="0AB7927B" w14:textId="77777777" w:rsidR="00092E73" w:rsidRPr="00FD1EE4" w:rsidRDefault="00092E73">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3F7B3E8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9BB56EE" w14:textId="77777777" w:rsidTr="007D52DB">
        <w:tc>
          <w:tcPr>
            <w:tcW w:w="2835" w:type="dxa"/>
            <w:shd w:val="clear" w:color="auto" w:fill="D9E2F3"/>
            <w:vAlign w:val="center"/>
          </w:tcPr>
          <w:p w14:paraId="682AB5B0" w14:textId="77777777" w:rsidR="00092E73" w:rsidRPr="00FD1EE4" w:rsidRDefault="00092E73">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49890CC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13904B8" w14:textId="77777777" w:rsidTr="007D52DB">
        <w:tc>
          <w:tcPr>
            <w:tcW w:w="2835" w:type="dxa"/>
            <w:shd w:val="clear" w:color="auto" w:fill="D9E2F3"/>
            <w:vAlign w:val="center"/>
          </w:tcPr>
          <w:p w14:paraId="1302A3E2" w14:textId="77777777" w:rsidR="00092E73" w:rsidRPr="00FD1EE4" w:rsidRDefault="00092E73">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6755CA26" w14:textId="77777777" w:rsidR="00092E73" w:rsidRPr="00FD1EE4" w:rsidRDefault="00092E73" w:rsidP="007D52DB">
            <w:pPr>
              <w:spacing w:before="240" w:after="240"/>
              <w:rPr>
                <w:rFonts w:ascii="GHEA Grapalat" w:eastAsia="GHEA Grapalat" w:hAnsi="GHEA Grapalat" w:cs="GHEA Grapalat"/>
              </w:rPr>
            </w:pPr>
          </w:p>
        </w:tc>
      </w:tr>
    </w:tbl>
    <w:p w14:paraId="6376FCC7" w14:textId="77777777" w:rsidR="00092E73" w:rsidRPr="00FD1EE4" w:rsidRDefault="00092E73" w:rsidP="00092E73">
      <w:pPr>
        <w:rPr>
          <w:rFonts w:ascii="GHEA Grapalat" w:eastAsia="GHEA Grapalat" w:hAnsi="GHEA Grapalat" w:cs="GHEA Grapalat"/>
        </w:rPr>
      </w:pPr>
    </w:p>
    <w:p w14:paraId="66CC5ABF" w14:textId="77777777" w:rsidR="00092E73" w:rsidRPr="00FD1EE4" w:rsidRDefault="00092E73" w:rsidP="00092E73">
      <w:pPr>
        <w:rPr>
          <w:rFonts w:ascii="GHEA Grapalat" w:eastAsia="GHEA Grapalat" w:hAnsi="GHEA Grapalat" w:cs="GHEA Grapalat"/>
        </w:rPr>
      </w:pPr>
      <w:r w:rsidRPr="00FD1EE4">
        <w:rPr>
          <w:rFonts w:ascii="GHEA Grapalat" w:hAnsi="GHEA Grapalat"/>
        </w:rPr>
        <w:br w:type="page"/>
      </w:r>
    </w:p>
    <w:p w14:paraId="48C24646" w14:textId="77777777" w:rsidR="00092E73" w:rsidRPr="009A52BE" w:rsidRDefault="00092E73">
      <w:pPr>
        <w:numPr>
          <w:ilvl w:val="0"/>
          <w:numId w:val="1"/>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600ED30E" w14:textId="77777777" w:rsidR="00092E73" w:rsidRPr="004E2F96"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34DA341" w14:textId="77777777" w:rsidTr="007D52DB">
        <w:tc>
          <w:tcPr>
            <w:tcW w:w="2835" w:type="dxa"/>
            <w:shd w:val="clear" w:color="auto" w:fill="D9E2F3"/>
            <w:vAlign w:val="center"/>
          </w:tcPr>
          <w:p w14:paraId="33C3A1F1" w14:textId="77777777" w:rsidR="00092E73" w:rsidRPr="00FD1EE4" w:rsidRDefault="00092E73">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73287CE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525845" w14:textId="77777777" w:rsidTr="007D52DB">
        <w:tc>
          <w:tcPr>
            <w:tcW w:w="2835" w:type="dxa"/>
            <w:shd w:val="clear" w:color="auto" w:fill="D9E2F3"/>
            <w:vAlign w:val="center"/>
          </w:tcPr>
          <w:p w14:paraId="047CEAEE"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474D58BE" w14:textId="77777777" w:rsidR="00092E73" w:rsidRPr="00FD1EE4" w:rsidRDefault="00092E73" w:rsidP="007D52DB">
            <w:pPr>
              <w:spacing w:before="240" w:after="240"/>
              <w:rPr>
                <w:rFonts w:ascii="GHEA Grapalat" w:eastAsia="GHEA Grapalat" w:hAnsi="GHEA Grapalat" w:cs="GHEA Grapalat"/>
              </w:rPr>
            </w:pPr>
          </w:p>
        </w:tc>
      </w:tr>
    </w:tbl>
    <w:p w14:paraId="5B115ACE"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F7F5911" w14:textId="77777777" w:rsidTr="007D52DB">
        <w:tc>
          <w:tcPr>
            <w:tcW w:w="2835" w:type="dxa"/>
            <w:shd w:val="clear" w:color="auto" w:fill="D9E2F3"/>
            <w:vAlign w:val="center"/>
          </w:tcPr>
          <w:p w14:paraId="43D587E6"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1CB4E1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CED1AB8" w14:textId="77777777" w:rsidTr="007D52DB">
        <w:tc>
          <w:tcPr>
            <w:tcW w:w="2835" w:type="dxa"/>
            <w:shd w:val="clear" w:color="auto" w:fill="D9E2F3"/>
            <w:vAlign w:val="center"/>
          </w:tcPr>
          <w:p w14:paraId="7388A82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5CA6FAB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EEECBC4" w14:textId="77777777" w:rsidTr="007D52DB">
        <w:tc>
          <w:tcPr>
            <w:tcW w:w="2835" w:type="dxa"/>
            <w:shd w:val="clear" w:color="auto" w:fill="D9E2F3"/>
            <w:vAlign w:val="center"/>
          </w:tcPr>
          <w:p w14:paraId="7F26CF52"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EEC6BC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33B5D65" w14:textId="77777777" w:rsidTr="007D52DB">
        <w:tc>
          <w:tcPr>
            <w:tcW w:w="2835" w:type="dxa"/>
            <w:shd w:val="clear" w:color="auto" w:fill="D9E2F3"/>
            <w:vAlign w:val="center"/>
          </w:tcPr>
          <w:p w14:paraId="4A0BF352"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78277D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5EB13F4" w14:textId="77777777" w:rsidTr="007D52DB">
        <w:tc>
          <w:tcPr>
            <w:tcW w:w="2835" w:type="dxa"/>
            <w:shd w:val="clear" w:color="auto" w:fill="D9E2F3"/>
            <w:vAlign w:val="center"/>
          </w:tcPr>
          <w:p w14:paraId="477AEF0A"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2313C8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1725573" w14:textId="77777777" w:rsidTr="007D52DB">
        <w:trPr>
          <w:trHeight w:val="1361"/>
        </w:trPr>
        <w:tc>
          <w:tcPr>
            <w:tcW w:w="2835" w:type="dxa"/>
            <w:shd w:val="clear" w:color="auto" w:fill="D9E2F3"/>
            <w:vAlign w:val="center"/>
          </w:tcPr>
          <w:p w14:paraId="6669517A"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7167AD5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F9321C5" w14:textId="77777777" w:rsidTr="007D52DB">
        <w:tc>
          <w:tcPr>
            <w:tcW w:w="2835" w:type="dxa"/>
            <w:shd w:val="clear" w:color="auto" w:fill="D9E2F3"/>
            <w:vAlign w:val="center"/>
          </w:tcPr>
          <w:p w14:paraId="0A44EB15"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0FB30FD" w14:textId="77777777" w:rsidR="00092E73" w:rsidRPr="00FD1EE4" w:rsidRDefault="00092E73" w:rsidP="007D52DB">
            <w:pPr>
              <w:spacing w:before="240" w:after="240"/>
              <w:rPr>
                <w:rFonts w:ascii="GHEA Grapalat" w:eastAsia="GHEA Grapalat" w:hAnsi="GHEA Grapalat" w:cs="GHEA Grapalat"/>
              </w:rPr>
            </w:pPr>
          </w:p>
        </w:tc>
      </w:tr>
    </w:tbl>
    <w:p w14:paraId="1A833D76" w14:textId="77777777" w:rsidR="00092E73" w:rsidRPr="00574FF7"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3289E5E4" w14:textId="77777777" w:rsidTr="007D52DB">
        <w:tc>
          <w:tcPr>
            <w:tcW w:w="2836" w:type="dxa"/>
            <w:shd w:val="clear" w:color="auto" w:fill="D9E2F3"/>
            <w:vAlign w:val="center"/>
          </w:tcPr>
          <w:p w14:paraId="37D9A8DE" w14:textId="77777777" w:rsidR="00092E73" w:rsidRPr="00FD1EE4" w:rsidRDefault="00092E73">
            <w:pPr>
              <w:numPr>
                <w:ilvl w:val="2"/>
                <w:numId w:val="1"/>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34300DB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3F3C091" w14:textId="77777777" w:rsidTr="007D52DB">
        <w:tc>
          <w:tcPr>
            <w:tcW w:w="2836" w:type="dxa"/>
            <w:shd w:val="clear" w:color="auto" w:fill="D9E2F3"/>
            <w:vAlign w:val="center"/>
          </w:tcPr>
          <w:p w14:paraId="6F452435" w14:textId="77777777" w:rsidR="00092E73" w:rsidRPr="00FD1EE4" w:rsidRDefault="00092E73">
            <w:pPr>
              <w:numPr>
                <w:ilvl w:val="2"/>
                <w:numId w:val="1"/>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A8AF0ED"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4F498EAF"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92F5138"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374BA351" w14:textId="77777777" w:rsidR="00092E73" w:rsidRPr="00CB7DFD" w:rsidRDefault="00092E73">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6BC52953"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462A353" w14:textId="77777777" w:rsidTr="007D52DB">
        <w:tc>
          <w:tcPr>
            <w:tcW w:w="2837" w:type="dxa"/>
            <w:shd w:val="clear" w:color="auto" w:fill="D9E2F3"/>
            <w:vAlign w:val="center"/>
          </w:tcPr>
          <w:p w14:paraId="05CF3943"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9D4663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E97A01D" w14:textId="77777777" w:rsidTr="007D52DB">
        <w:tc>
          <w:tcPr>
            <w:tcW w:w="2837" w:type="dxa"/>
            <w:shd w:val="clear" w:color="auto" w:fill="D9E2F3"/>
            <w:vAlign w:val="center"/>
          </w:tcPr>
          <w:p w14:paraId="3720827E" w14:textId="736307C9"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муницпалитета</w:t>
            </w:r>
          </w:p>
        </w:tc>
        <w:tc>
          <w:tcPr>
            <w:tcW w:w="6180" w:type="dxa"/>
            <w:vAlign w:val="center"/>
          </w:tcPr>
          <w:p w14:paraId="753ADF5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6186C0C" w14:textId="77777777" w:rsidTr="007D52DB">
        <w:tc>
          <w:tcPr>
            <w:tcW w:w="2837" w:type="dxa"/>
            <w:shd w:val="clear" w:color="auto" w:fill="D9E2F3"/>
            <w:vAlign w:val="center"/>
          </w:tcPr>
          <w:p w14:paraId="49E674B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2917836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DAADD16" w14:textId="77777777" w:rsidTr="007D52DB">
        <w:tc>
          <w:tcPr>
            <w:tcW w:w="2837" w:type="dxa"/>
            <w:shd w:val="clear" w:color="auto" w:fill="D9E2F3"/>
            <w:vAlign w:val="center"/>
          </w:tcPr>
          <w:p w14:paraId="71F5BE3B"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7B8FCE4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56E9428C"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EF061DF"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2729AAF" w14:textId="77777777" w:rsidTr="007D52DB">
        <w:tc>
          <w:tcPr>
            <w:tcW w:w="2837" w:type="dxa"/>
            <w:shd w:val="clear" w:color="auto" w:fill="D9E2F3"/>
            <w:vAlign w:val="center"/>
          </w:tcPr>
          <w:p w14:paraId="56E7696C" w14:textId="77777777" w:rsidR="00092E73" w:rsidRPr="00B047A2"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6C4440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EFE1067" w14:textId="77777777" w:rsidTr="007D52DB">
        <w:tc>
          <w:tcPr>
            <w:tcW w:w="2837" w:type="dxa"/>
            <w:shd w:val="clear" w:color="auto" w:fill="D9E2F3"/>
            <w:vAlign w:val="center"/>
          </w:tcPr>
          <w:p w14:paraId="71A4F2C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6001C5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2FD0CA2" w14:textId="77777777" w:rsidTr="007D52DB">
        <w:tc>
          <w:tcPr>
            <w:tcW w:w="2837" w:type="dxa"/>
            <w:shd w:val="clear" w:color="auto" w:fill="D9E2F3"/>
            <w:vAlign w:val="center"/>
          </w:tcPr>
          <w:p w14:paraId="33C8040E"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1B504F4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485FDBD" w14:textId="77777777" w:rsidTr="007D52DB">
        <w:tc>
          <w:tcPr>
            <w:tcW w:w="2837" w:type="dxa"/>
            <w:shd w:val="clear" w:color="auto" w:fill="D9E2F3"/>
            <w:vAlign w:val="center"/>
          </w:tcPr>
          <w:p w14:paraId="70DAA08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E4C663C"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FAB888"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03642EAE" w14:textId="77777777" w:rsidR="00092E73" w:rsidRPr="00FD1EE4" w:rsidRDefault="00092E73" w:rsidP="00092E73">
      <w:pPr>
        <w:rPr>
          <w:rFonts w:ascii="GHEA Grapalat" w:eastAsia="GHEA Grapalat" w:hAnsi="GHEA Grapalat" w:cs="GHEA Grapalat"/>
          <w:b/>
        </w:rPr>
      </w:pPr>
      <w:r w:rsidRPr="00FD1EE4">
        <w:rPr>
          <w:rFonts w:ascii="GHEA Grapalat" w:hAnsi="GHEA Grapalat"/>
        </w:rPr>
        <w:br w:type="page"/>
      </w:r>
    </w:p>
    <w:p w14:paraId="355F75B8" w14:textId="77777777" w:rsidR="00092E73" w:rsidRPr="00FD1EE4" w:rsidRDefault="00092E73">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A33E9A3"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405AD12" w14:textId="77777777" w:rsidTr="007D52DB">
        <w:tc>
          <w:tcPr>
            <w:tcW w:w="2836" w:type="dxa"/>
            <w:shd w:val="clear" w:color="auto" w:fill="D9E2F3"/>
            <w:vAlign w:val="center"/>
          </w:tcPr>
          <w:p w14:paraId="2496EB3B"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CB082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58DE5FE" w14:textId="77777777" w:rsidTr="007D52DB">
        <w:tc>
          <w:tcPr>
            <w:tcW w:w="2836" w:type="dxa"/>
            <w:shd w:val="clear" w:color="auto" w:fill="D9E2F3"/>
            <w:vAlign w:val="center"/>
          </w:tcPr>
          <w:p w14:paraId="08CD55A6"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85B671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F06E931" w14:textId="77777777" w:rsidTr="007D52DB">
        <w:tc>
          <w:tcPr>
            <w:tcW w:w="2836" w:type="dxa"/>
            <w:shd w:val="clear" w:color="auto" w:fill="D9E2F3"/>
            <w:vAlign w:val="center"/>
          </w:tcPr>
          <w:p w14:paraId="5FBD33EA"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87D6E8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0173F47" w14:textId="77777777" w:rsidTr="007D52DB">
        <w:tc>
          <w:tcPr>
            <w:tcW w:w="2836" w:type="dxa"/>
            <w:shd w:val="clear" w:color="auto" w:fill="D9E2F3"/>
            <w:vAlign w:val="center"/>
          </w:tcPr>
          <w:p w14:paraId="472CF237"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54F3B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0981FC5" w14:textId="77777777" w:rsidTr="007D52DB">
        <w:tc>
          <w:tcPr>
            <w:tcW w:w="2836" w:type="dxa"/>
            <w:shd w:val="clear" w:color="auto" w:fill="D9E2F3"/>
            <w:vAlign w:val="center"/>
          </w:tcPr>
          <w:p w14:paraId="06E3415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574D6E9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1F6242A" w14:textId="77777777" w:rsidTr="007D52DB">
        <w:tc>
          <w:tcPr>
            <w:tcW w:w="2836" w:type="dxa"/>
            <w:shd w:val="clear" w:color="auto" w:fill="D9E2F3"/>
            <w:vAlign w:val="center"/>
          </w:tcPr>
          <w:p w14:paraId="7707BA0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7E77B8B6" w14:textId="77777777" w:rsidR="00092E73" w:rsidRPr="00FD1EE4" w:rsidRDefault="00092E73" w:rsidP="007D52DB">
            <w:pPr>
              <w:spacing w:before="240" w:after="240"/>
              <w:rPr>
                <w:rFonts w:ascii="GHEA Grapalat" w:eastAsia="GHEA Grapalat" w:hAnsi="GHEA Grapalat" w:cs="GHEA Grapalat"/>
              </w:rPr>
            </w:pPr>
          </w:p>
        </w:tc>
      </w:tr>
    </w:tbl>
    <w:p w14:paraId="6AD63772"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3C03FCA1" w14:textId="77777777" w:rsidTr="007D52DB">
        <w:tc>
          <w:tcPr>
            <w:tcW w:w="2977" w:type="dxa"/>
            <w:shd w:val="clear" w:color="auto" w:fill="D9E2F3"/>
            <w:vAlign w:val="center"/>
          </w:tcPr>
          <w:p w14:paraId="371A089A"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CC8BCE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7E43C39" w14:textId="77777777" w:rsidTr="007D52DB">
        <w:tc>
          <w:tcPr>
            <w:tcW w:w="2977" w:type="dxa"/>
            <w:shd w:val="clear" w:color="auto" w:fill="D9E2F3"/>
            <w:vAlign w:val="center"/>
          </w:tcPr>
          <w:p w14:paraId="7FFF7923"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06D72CF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4F3A1A4" w14:textId="77777777" w:rsidTr="007D52DB">
        <w:tc>
          <w:tcPr>
            <w:tcW w:w="2977" w:type="dxa"/>
            <w:shd w:val="clear" w:color="auto" w:fill="D9E2F3"/>
            <w:vAlign w:val="center"/>
          </w:tcPr>
          <w:p w14:paraId="59E7174B" w14:textId="77777777" w:rsidR="00092E73" w:rsidRPr="00FD1EE4" w:rsidRDefault="00092E73">
            <w:pPr>
              <w:numPr>
                <w:ilvl w:val="2"/>
                <w:numId w:val="1"/>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1175881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C94A34C" w14:textId="77777777" w:rsidTr="007D52DB">
        <w:tc>
          <w:tcPr>
            <w:tcW w:w="2977" w:type="dxa"/>
            <w:shd w:val="clear" w:color="auto" w:fill="D9E2F3"/>
            <w:vAlign w:val="center"/>
          </w:tcPr>
          <w:p w14:paraId="718CFA00" w14:textId="77777777" w:rsidR="00092E73" w:rsidRPr="00FD1EE4" w:rsidRDefault="00092E73">
            <w:pPr>
              <w:numPr>
                <w:ilvl w:val="2"/>
                <w:numId w:val="1"/>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485FC1A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608B02" w14:textId="77777777" w:rsidTr="007D52DB">
        <w:tc>
          <w:tcPr>
            <w:tcW w:w="2977" w:type="dxa"/>
            <w:shd w:val="clear" w:color="auto" w:fill="D9E2F3"/>
            <w:vAlign w:val="center"/>
          </w:tcPr>
          <w:p w14:paraId="0D49519C"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0CC8D96" w14:textId="77777777" w:rsidR="00092E73" w:rsidRPr="00FD1EE4" w:rsidRDefault="00092E73" w:rsidP="007D52DB">
            <w:pPr>
              <w:spacing w:before="240" w:after="240"/>
              <w:rPr>
                <w:rFonts w:ascii="GHEA Grapalat" w:eastAsia="GHEA Grapalat" w:hAnsi="GHEA Grapalat" w:cs="GHEA Grapalat"/>
              </w:rPr>
            </w:pPr>
          </w:p>
        </w:tc>
      </w:tr>
    </w:tbl>
    <w:p w14:paraId="5CC1AB8F"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39AACFA7" w14:textId="77777777" w:rsidTr="007D52DB">
        <w:tc>
          <w:tcPr>
            <w:tcW w:w="2943" w:type="dxa"/>
            <w:shd w:val="clear" w:color="auto" w:fill="D9E2F3"/>
            <w:vAlign w:val="center"/>
          </w:tcPr>
          <w:p w14:paraId="0CDF730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34BAFF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8130FC4" w14:textId="77777777" w:rsidTr="007D52DB">
        <w:tc>
          <w:tcPr>
            <w:tcW w:w="2943" w:type="dxa"/>
            <w:shd w:val="clear" w:color="auto" w:fill="D9E2F3"/>
            <w:vAlign w:val="center"/>
          </w:tcPr>
          <w:p w14:paraId="68ED1E98"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BBBA0C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8EB9467" w14:textId="77777777" w:rsidTr="007D52DB">
        <w:tc>
          <w:tcPr>
            <w:tcW w:w="2943" w:type="dxa"/>
            <w:shd w:val="clear" w:color="auto" w:fill="D9E2F3"/>
            <w:vAlign w:val="center"/>
          </w:tcPr>
          <w:p w14:paraId="2E508B3A" w14:textId="77777777" w:rsidR="00092E73" w:rsidRPr="00FD1EE4" w:rsidRDefault="00092E73">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14:paraId="62F9EC5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7E6D63E" w14:textId="77777777" w:rsidTr="007D52DB">
        <w:tc>
          <w:tcPr>
            <w:tcW w:w="2943" w:type="dxa"/>
            <w:shd w:val="clear" w:color="auto" w:fill="D9E2F3"/>
            <w:vAlign w:val="center"/>
          </w:tcPr>
          <w:p w14:paraId="70A8F700" w14:textId="77777777" w:rsidR="00092E73" w:rsidRPr="00FD1EE4" w:rsidRDefault="00092E73">
            <w:pPr>
              <w:numPr>
                <w:ilvl w:val="2"/>
                <w:numId w:val="1"/>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1D18B510" w14:textId="77777777" w:rsidR="00092E73" w:rsidRPr="00FD1EE4" w:rsidRDefault="00092E73" w:rsidP="007D52DB">
            <w:pPr>
              <w:spacing w:before="240" w:after="240"/>
              <w:rPr>
                <w:rFonts w:ascii="GHEA Grapalat" w:eastAsia="GHEA Grapalat" w:hAnsi="GHEA Grapalat" w:cs="GHEA Grapalat"/>
              </w:rPr>
            </w:pPr>
          </w:p>
        </w:tc>
      </w:tr>
    </w:tbl>
    <w:p w14:paraId="4DB5E18A"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3DF2DD30" w14:textId="77777777" w:rsidTr="007D52DB">
        <w:tc>
          <w:tcPr>
            <w:tcW w:w="2837" w:type="dxa"/>
            <w:shd w:val="clear" w:color="auto" w:fill="D9E2F3"/>
            <w:vAlign w:val="center"/>
          </w:tcPr>
          <w:p w14:paraId="559A3CE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191E641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EE71A0" w14:textId="77777777" w:rsidTr="007D52DB">
        <w:tc>
          <w:tcPr>
            <w:tcW w:w="2837" w:type="dxa"/>
            <w:shd w:val="clear" w:color="auto" w:fill="D9E2F3"/>
            <w:vAlign w:val="center"/>
          </w:tcPr>
          <w:p w14:paraId="291C469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CCBF12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8A52ABA" w14:textId="77777777" w:rsidTr="007D52DB">
        <w:tc>
          <w:tcPr>
            <w:tcW w:w="2837" w:type="dxa"/>
            <w:shd w:val="clear" w:color="auto" w:fill="D9E2F3"/>
            <w:vAlign w:val="center"/>
          </w:tcPr>
          <w:p w14:paraId="348A03E2"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2DC3B93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1DF3F72" w14:textId="77777777" w:rsidTr="007D52DB">
        <w:tc>
          <w:tcPr>
            <w:tcW w:w="2837" w:type="dxa"/>
            <w:shd w:val="clear" w:color="auto" w:fill="D9E2F3"/>
            <w:vAlign w:val="center"/>
          </w:tcPr>
          <w:p w14:paraId="036500CF"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54DCB381" w14:textId="77777777" w:rsidR="00092E73" w:rsidRPr="00FD1EE4" w:rsidRDefault="00092E73" w:rsidP="007D52DB">
            <w:pPr>
              <w:spacing w:before="240" w:after="240"/>
              <w:rPr>
                <w:rFonts w:ascii="GHEA Grapalat" w:eastAsia="GHEA Grapalat" w:hAnsi="GHEA Grapalat" w:cs="GHEA Grapalat"/>
              </w:rPr>
            </w:pPr>
          </w:p>
        </w:tc>
      </w:tr>
    </w:tbl>
    <w:p w14:paraId="5C91BB40" w14:textId="77777777" w:rsidR="00092E73" w:rsidRPr="008C665F"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19AA27B" w14:textId="77777777" w:rsidTr="007D52DB">
        <w:trPr>
          <w:trHeight w:val="924"/>
        </w:trPr>
        <w:tc>
          <w:tcPr>
            <w:tcW w:w="9016" w:type="dxa"/>
            <w:gridSpan w:val="2"/>
            <w:vAlign w:val="center"/>
          </w:tcPr>
          <w:p w14:paraId="5DC960FD"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3D4F1AE7" w14:textId="77777777" w:rsidTr="007D52DB">
        <w:trPr>
          <w:trHeight w:val="684"/>
        </w:trPr>
        <w:tc>
          <w:tcPr>
            <w:tcW w:w="4508" w:type="dxa"/>
            <w:shd w:val="clear" w:color="auto" w:fill="D9E2F3"/>
            <w:vAlign w:val="center"/>
          </w:tcPr>
          <w:p w14:paraId="7457F09E"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CB6D67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B69B0BE" w14:textId="77777777" w:rsidTr="007D52DB">
        <w:trPr>
          <w:trHeight w:val="1282"/>
        </w:trPr>
        <w:tc>
          <w:tcPr>
            <w:tcW w:w="4508" w:type="dxa"/>
            <w:shd w:val="clear" w:color="auto" w:fill="D9E2F3"/>
            <w:vAlign w:val="center"/>
          </w:tcPr>
          <w:p w14:paraId="1EC7F14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777EFC36" w14:textId="77777777" w:rsidR="00092E73" w:rsidRPr="006B364D"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5D9EAD42" w14:textId="77777777" w:rsidR="00092E73" w:rsidRPr="00F10C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62E6225" w14:textId="77777777" w:rsidTr="007D52DB">
        <w:tc>
          <w:tcPr>
            <w:tcW w:w="9016" w:type="dxa"/>
            <w:gridSpan w:val="2"/>
            <w:vAlign w:val="center"/>
          </w:tcPr>
          <w:p w14:paraId="10AE34DB"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5D399BFF" w14:textId="77777777" w:rsidTr="007D52DB">
        <w:tc>
          <w:tcPr>
            <w:tcW w:w="9016" w:type="dxa"/>
            <w:gridSpan w:val="2"/>
            <w:vAlign w:val="center"/>
          </w:tcPr>
          <w:p w14:paraId="3C77DBD7"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06227E20" w14:textId="77777777" w:rsidR="00092E73" w:rsidRPr="00A5193B"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53D3C2F1" w14:textId="77777777" w:rsidTr="007D52DB">
        <w:trPr>
          <w:trHeight w:val="924"/>
        </w:trPr>
        <w:tc>
          <w:tcPr>
            <w:tcW w:w="9016" w:type="dxa"/>
            <w:gridSpan w:val="2"/>
            <w:vAlign w:val="center"/>
          </w:tcPr>
          <w:p w14:paraId="744D4818"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3025A99E" w14:textId="77777777" w:rsidTr="007D52DB">
        <w:trPr>
          <w:trHeight w:val="684"/>
        </w:trPr>
        <w:tc>
          <w:tcPr>
            <w:tcW w:w="4508" w:type="dxa"/>
            <w:shd w:val="clear" w:color="auto" w:fill="D9E2F3"/>
            <w:vAlign w:val="center"/>
          </w:tcPr>
          <w:p w14:paraId="7DEA8C10"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2A0C2CF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2EA40BC" w14:textId="77777777" w:rsidTr="007D52DB">
        <w:trPr>
          <w:trHeight w:val="1282"/>
        </w:trPr>
        <w:tc>
          <w:tcPr>
            <w:tcW w:w="4508" w:type="dxa"/>
            <w:shd w:val="clear" w:color="auto" w:fill="D9E2F3"/>
            <w:vAlign w:val="center"/>
          </w:tcPr>
          <w:p w14:paraId="2FE8DA7B"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1312707C"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57209AE"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4D4584A6" w14:textId="77777777" w:rsidTr="007D52DB">
        <w:tc>
          <w:tcPr>
            <w:tcW w:w="9016" w:type="dxa"/>
            <w:gridSpan w:val="2"/>
            <w:vAlign w:val="center"/>
          </w:tcPr>
          <w:p w14:paraId="2FC2550C"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0EEF4AA3" w14:textId="77777777" w:rsidTr="007D52DB">
        <w:tc>
          <w:tcPr>
            <w:tcW w:w="9016" w:type="dxa"/>
            <w:gridSpan w:val="2"/>
            <w:vAlign w:val="center"/>
          </w:tcPr>
          <w:p w14:paraId="7EFEC598"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160379AA" w14:textId="77777777" w:rsidTr="007D52DB">
        <w:tc>
          <w:tcPr>
            <w:tcW w:w="9016" w:type="dxa"/>
            <w:gridSpan w:val="2"/>
            <w:vAlign w:val="center"/>
          </w:tcPr>
          <w:p w14:paraId="0D0F10C8"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4180772D" w14:textId="77777777" w:rsidTr="007D52DB">
        <w:tc>
          <w:tcPr>
            <w:tcW w:w="9016" w:type="dxa"/>
            <w:gridSpan w:val="2"/>
            <w:vAlign w:val="center"/>
          </w:tcPr>
          <w:p w14:paraId="1E5F1A4B"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7868E192" w14:textId="77777777" w:rsidR="00092E73" w:rsidRPr="00FD1EE4"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F08C235" w14:textId="77777777" w:rsidTr="007D52DB">
        <w:tc>
          <w:tcPr>
            <w:tcW w:w="2837" w:type="dxa"/>
            <w:shd w:val="clear" w:color="auto" w:fill="D9E2F3"/>
            <w:vAlign w:val="center"/>
          </w:tcPr>
          <w:p w14:paraId="6AA29147" w14:textId="77777777" w:rsidR="00092E73" w:rsidRPr="00FD1EE4" w:rsidRDefault="00092E73">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9AC38B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EE1E78A" w14:textId="77777777" w:rsidTr="007D52DB">
        <w:tc>
          <w:tcPr>
            <w:tcW w:w="2837" w:type="dxa"/>
            <w:shd w:val="clear" w:color="auto" w:fill="D9E2F3"/>
            <w:vAlign w:val="center"/>
          </w:tcPr>
          <w:p w14:paraId="6E0F63A9" w14:textId="77777777" w:rsidR="00092E73" w:rsidRPr="00FD1EE4" w:rsidRDefault="00092E73">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5F6F46A0" w14:textId="77777777" w:rsidR="00092E73" w:rsidRPr="00B23852"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4AF54842" w14:textId="77777777" w:rsidR="00092E73" w:rsidRPr="00FD1EE4" w:rsidRDefault="00000000" w:rsidP="007D52D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2D4B5EE4" w14:textId="77777777" w:rsidTr="007D52DB">
        <w:tc>
          <w:tcPr>
            <w:tcW w:w="2837" w:type="dxa"/>
            <w:shd w:val="clear" w:color="auto" w:fill="D9E2F3"/>
            <w:vAlign w:val="center"/>
          </w:tcPr>
          <w:p w14:paraId="7B7C719F" w14:textId="77777777" w:rsidR="00092E73" w:rsidRPr="00FD1EE4" w:rsidRDefault="00092E73">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701FCE74"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0F403559"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3F841636"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7FA72195" w14:textId="77777777" w:rsidTr="007D52DB">
        <w:tc>
          <w:tcPr>
            <w:tcW w:w="2837" w:type="dxa"/>
            <w:shd w:val="clear" w:color="auto" w:fill="D9E2F3"/>
            <w:vAlign w:val="center"/>
          </w:tcPr>
          <w:p w14:paraId="4954F719"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alibri" w:eastAsia="GHEA Grapalat" w:hAnsi="Calibri" w:cs="Calibri"/>
                <w:color w:val="000000"/>
              </w:rPr>
              <w:t> </w:t>
            </w:r>
            <w:r w:rsidRPr="001A2E46">
              <w:rPr>
                <w:rFonts w:ascii="GHEA Grapalat" w:eastAsia="GHEA Grapalat" w:hAnsi="GHEA Grapalat" w:cs="GHEA Grapalat"/>
                <w:color w:val="000000"/>
              </w:rPr>
              <w:t>электронной почты</w:t>
            </w:r>
          </w:p>
        </w:tc>
        <w:tc>
          <w:tcPr>
            <w:tcW w:w="6180" w:type="dxa"/>
            <w:vAlign w:val="center"/>
          </w:tcPr>
          <w:p w14:paraId="5B985FF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021F884" w14:textId="77777777" w:rsidTr="007D52DB">
        <w:tc>
          <w:tcPr>
            <w:tcW w:w="2837" w:type="dxa"/>
            <w:shd w:val="clear" w:color="auto" w:fill="D9E2F3"/>
            <w:vAlign w:val="center"/>
          </w:tcPr>
          <w:p w14:paraId="49C04591"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7039B001" w14:textId="77777777" w:rsidR="00092E73" w:rsidRPr="00FD1EE4" w:rsidRDefault="00092E73" w:rsidP="007D52DB">
            <w:pPr>
              <w:spacing w:before="240" w:after="240"/>
              <w:rPr>
                <w:rFonts w:ascii="GHEA Grapalat" w:eastAsia="GHEA Grapalat" w:hAnsi="GHEA Grapalat" w:cs="GHEA Grapalat"/>
              </w:rPr>
            </w:pPr>
          </w:p>
        </w:tc>
      </w:tr>
    </w:tbl>
    <w:p w14:paraId="6247DE5B" w14:textId="77777777" w:rsidR="00092E73" w:rsidRPr="00FD1EE4" w:rsidRDefault="00092E73" w:rsidP="00092E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7A2A3361" w14:textId="77777777" w:rsidR="00092E73" w:rsidRPr="00FD1EE4" w:rsidRDefault="00092E73">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400206C6"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3F4B3F6F" w14:textId="77777777" w:rsidTr="007D52DB">
        <w:tc>
          <w:tcPr>
            <w:tcW w:w="2835" w:type="dxa"/>
            <w:shd w:val="clear" w:color="auto" w:fill="D9E2F3"/>
            <w:vAlign w:val="center"/>
          </w:tcPr>
          <w:p w14:paraId="28CAC18F"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570467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B6F252B" w14:textId="77777777" w:rsidTr="007D52DB">
        <w:tc>
          <w:tcPr>
            <w:tcW w:w="2835" w:type="dxa"/>
            <w:shd w:val="clear" w:color="auto" w:fill="D9E2F3"/>
            <w:vAlign w:val="center"/>
          </w:tcPr>
          <w:p w14:paraId="44CD4BC2"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12E0216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A76361E" w14:textId="77777777" w:rsidTr="007D52DB">
        <w:tc>
          <w:tcPr>
            <w:tcW w:w="2835" w:type="dxa"/>
            <w:shd w:val="clear" w:color="auto" w:fill="D9E2F3"/>
            <w:vAlign w:val="center"/>
          </w:tcPr>
          <w:p w14:paraId="31F1C2E8"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22CF016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1224FF2" w14:textId="77777777" w:rsidTr="007D52DB">
        <w:tc>
          <w:tcPr>
            <w:tcW w:w="2835" w:type="dxa"/>
            <w:shd w:val="clear" w:color="auto" w:fill="D9E2F3"/>
            <w:vAlign w:val="center"/>
          </w:tcPr>
          <w:p w14:paraId="24070B58"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3D4AFEE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992C77D" w14:textId="77777777" w:rsidTr="007D52DB">
        <w:tc>
          <w:tcPr>
            <w:tcW w:w="2835" w:type="dxa"/>
            <w:shd w:val="clear" w:color="auto" w:fill="D9E2F3"/>
            <w:vAlign w:val="center"/>
          </w:tcPr>
          <w:p w14:paraId="1C61B0D6"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AC9C4E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2E653A6" w14:textId="77777777" w:rsidTr="007D52DB">
        <w:tc>
          <w:tcPr>
            <w:tcW w:w="2835" w:type="dxa"/>
            <w:shd w:val="clear" w:color="auto" w:fill="D9E2F3"/>
            <w:vAlign w:val="center"/>
          </w:tcPr>
          <w:p w14:paraId="6EFBDD40"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4F63CE1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757BC66" w14:textId="77777777" w:rsidTr="007D52DB">
        <w:tc>
          <w:tcPr>
            <w:tcW w:w="2835" w:type="dxa"/>
            <w:shd w:val="clear" w:color="auto" w:fill="D9E2F3"/>
            <w:vAlign w:val="center"/>
          </w:tcPr>
          <w:p w14:paraId="1923D47C"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E9B4FF9" w14:textId="77777777" w:rsidR="00092E73" w:rsidRPr="00FD1EE4" w:rsidRDefault="00092E73" w:rsidP="007D52DB">
            <w:pPr>
              <w:spacing w:before="240" w:after="240"/>
              <w:rPr>
                <w:rFonts w:ascii="GHEA Grapalat" w:eastAsia="GHEA Grapalat" w:hAnsi="GHEA Grapalat" w:cs="GHEA Grapalat"/>
              </w:rPr>
            </w:pPr>
          </w:p>
        </w:tc>
      </w:tr>
    </w:tbl>
    <w:p w14:paraId="7BE3970D" w14:textId="77777777" w:rsidR="00092E73" w:rsidRPr="00FD1EE4" w:rsidRDefault="00092E73">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9118484" w14:textId="77777777" w:rsidTr="007D52DB">
        <w:trPr>
          <w:trHeight w:val="853"/>
        </w:trPr>
        <w:tc>
          <w:tcPr>
            <w:tcW w:w="2835" w:type="dxa"/>
            <w:vMerge w:val="restart"/>
            <w:shd w:val="clear" w:color="auto" w:fill="D9E2F3"/>
            <w:vAlign w:val="center"/>
          </w:tcPr>
          <w:p w14:paraId="6526D39E" w14:textId="77777777" w:rsidR="00092E73" w:rsidRPr="00FD1EE4" w:rsidRDefault="00092E73">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1D91450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A9559AD" w14:textId="77777777" w:rsidTr="007D52DB">
        <w:trPr>
          <w:trHeight w:val="850"/>
        </w:trPr>
        <w:tc>
          <w:tcPr>
            <w:tcW w:w="2835" w:type="dxa"/>
            <w:vMerge/>
            <w:shd w:val="clear" w:color="auto" w:fill="D9E2F3"/>
            <w:vAlign w:val="center"/>
          </w:tcPr>
          <w:p w14:paraId="6015A28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909086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A3B2409" w14:textId="77777777" w:rsidTr="007D52DB">
        <w:trPr>
          <w:trHeight w:val="850"/>
        </w:trPr>
        <w:tc>
          <w:tcPr>
            <w:tcW w:w="2835" w:type="dxa"/>
            <w:vMerge/>
            <w:shd w:val="clear" w:color="auto" w:fill="D9E2F3"/>
            <w:vAlign w:val="center"/>
          </w:tcPr>
          <w:p w14:paraId="3E9E030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74B2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844DAB9" w14:textId="77777777" w:rsidTr="007D52DB">
        <w:trPr>
          <w:trHeight w:val="850"/>
        </w:trPr>
        <w:tc>
          <w:tcPr>
            <w:tcW w:w="2835" w:type="dxa"/>
            <w:vMerge/>
            <w:shd w:val="clear" w:color="auto" w:fill="D9E2F3"/>
            <w:vAlign w:val="center"/>
          </w:tcPr>
          <w:p w14:paraId="69E23353"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D7F0F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7A35AA0" w14:textId="77777777" w:rsidTr="007D52DB">
        <w:trPr>
          <w:trHeight w:val="850"/>
        </w:trPr>
        <w:tc>
          <w:tcPr>
            <w:tcW w:w="2835" w:type="dxa"/>
            <w:vMerge/>
            <w:shd w:val="clear" w:color="auto" w:fill="D9E2F3"/>
            <w:vAlign w:val="center"/>
          </w:tcPr>
          <w:p w14:paraId="3487C99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84E8724" w14:textId="77777777" w:rsidR="00092E73" w:rsidRPr="00FD1EE4" w:rsidRDefault="00092E73" w:rsidP="007D52DB">
            <w:pPr>
              <w:spacing w:before="240" w:after="240"/>
              <w:rPr>
                <w:rFonts w:ascii="GHEA Grapalat" w:eastAsia="GHEA Grapalat" w:hAnsi="GHEA Grapalat" w:cs="GHEA Grapalat"/>
              </w:rPr>
            </w:pPr>
          </w:p>
        </w:tc>
      </w:tr>
    </w:tbl>
    <w:p w14:paraId="30D89134" w14:textId="77777777" w:rsidR="00092E73" w:rsidRDefault="00092E73">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05CCFEA" w14:textId="77777777" w:rsidTr="007D52DB">
        <w:tc>
          <w:tcPr>
            <w:tcW w:w="2835" w:type="dxa"/>
            <w:shd w:val="clear" w:color="auto" w:fill="D9E2F3"/>
            <w:vAlign w:val="center"/>
          </w:tcPr>
          <w:p w14:paraId="7F475300"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6E48226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ADF1EA1" w14:textId="77777777" w:rsidTr="007D52DB">
        <w:tc>
          <w:tcPr>
            <w:tcW w:w="2835" w:type="dxa"/>
            <w:shd w:val="clear" w:color="auto" w:fill="D9E2F3"/>
            <w:vAlign w:val="center"/>
          </w:tcPr>
          <w:p w14:paraId="63A11FA5" w14:textId="77777777" w:rsidR="00092E73" w:rsidRPr="00FD1EE4" w:rsidRDefault="00092E73">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747DC67" w14:textId="77777777" w:rsidR="00092E73" w:rsidRPr="00FD1EE4" w:rsidRDefault="00092E73" w:rsidP="007D52DB">
            <w:pPr>
              <w:spacing w:before="240" w:after="240"/>
              <w:rPr>
                <w:rFonts w:ascii="GHEA Grapalat" w:eastAsia="GHEA Grapalat" w:hAnsi="GHEA Grapalat" w:cs="GHEA Grapalat"/>
              </w:rPr>
            </w:pPr>
          </w:p>
        </w:tc>
      </w:tr>
    </w:tbl>
    <w:p w14:paraId="3CA6DDB5"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68942CB6" w14:textId="77777777" w:rsidR="00092E73" w:rsidRPr="005A6587" w:rsidRDefault="00092E73">
      <w:pPr>
        <w:pStyle w:val="ListParagraph"/>
        <w:numPr>
          <w:ilvl w:val="0"/>
          <w:numId w:val="1"/>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467E4625" w14:textId="77777777" w:rsidTr="007D52DB">
        <w:tc>
          <w:tcPr>
            <w:tcW w:w="9016" w:type="dxa"/>
            <w:shd w:val="clear" w:color="auto" w:fill="DBE5F1" w:themeFill="accent1" w:themeFillTint="33"/>
          </w:tcPr>
          <w:p w14:paraId="178438A8" w14:textId="77777777" w:rsidR="00092E73" w:rsidRPr="00FD1EE4" w:rsidRDefault="00092E73" w:rsidP="007D52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77B42D0B" w14:textId="77777777" w:rsidTr="007D52DB">
        <w:trPr>
          <w:trHeight w:val="10187"/>
        </w:trPr>
        <w:tc>
          <w:tcPr>
            <w:tcW w:w="9016" w:type="dxa"/>
          </w:tcPr>
          <w:p w14:paraId="7555CD5C" w14:textId="77777777" w:rsidR="00092E73" w:rsidRPr="00FD1EE4" w:rsidRDefault="00092E73" w:rsidP="007D52DB">
            <w:pPr>
              <w:rPr>
                <w:rFonts w:ascii="GHEA Grapalat" w:eastAsia="GHEA Grapalat" w:hAnsi="GHEA Grapalat" w:cs="GHEA Grapalat"/>
                <w:b/>
                <w:color w:val="000000"/>
              </w:rPr>
            </w:pPr>
          </w:p>
        </w:tc>
      </w:tr>
    </w:tbl>
    <w:p w14:paraId="5630EB1E" w14:textId="77777777" w:rsidR="00092E73" w:rsidRPr="00FD1EE4" w:rsidRDefault="00092E73" w:rsidP="00092E73">
      <w:pPr>
        <w:pBdr>
          <w:top w:val="nil"/>
          <w:left w:val="nil"/>
          <w:bottom w:val="nil"/>
          <w:right w:val="nil"/>
          <w:between w:val="nil"/>
        </w:pBdr>
        <w:rPr>
          <w:rFonts w:ascii="GHEA Grapalat" w:eastAsia="GHEA Grapalat" w:hAnsi="GHEA Grapalat" w:cs="GHEA Grapalat"/>
          <w:b/>
          <w:color w:val="000000"/>
        </w:rPr>
      </w:pPr>
    </w:p>
    <w:p w14:paraId="2DB8BBEF" w14:textId="77777777" w:rsidR="00092E73" w:rsidRDefault="00092E73" w:rsidP="00092E73">
      <w:pPr>
        <w:rPr>
          <w:rFonts w:ascii="GHEA Grapalat" w:hAnsi="GHEA Grapalat"/>
          <w:b/>
        </w:rPr>
      </w:pPr>
    </w:p>
    <w:p w14:paraId="230E9818" w14:textId="77777777" w:rsidR="00092E73" w:rsidRDefault="00092E73" w:rsidP="00092E73">
      <w:pPr>
        <w:rPr>
          <w:rFonts w:ascii="GHEA Grapalat" w:hAnsi="GHEA Grapalat"/>
          <w:b/>
        </w:rPr>
      </w:pPr>
      <w:r>
        <w:rPr>
          <w:rFonts w:ascii="GHEA Grapalat" w:hAnsi="GHEA Grapalat"/>
          <w:b/>
        </w:rPr>
        <w:br w:type="page"/>
      </w:r>
    </w:p>
    <w:p w14:paraId="01ED8326" w14:textId="77777777" w:rsidR="00092E73" w:rsidRDefault="00092E73" w:rsidP="00092E73">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FCD05A6" w14:textId="77777777" w:rsidR="00092E73" w:rsidRPr="00490465" w:rsidRDefault="00092E73" w:rsidP="00092E73">
      <w:pPr>
        <w:spacing w:line="360" w:lineRule="auto"/>
        <w:jc w:val="center"/>
        <w:rPr>
          <w:rFonts w:ascii="GHEA Grapalat" w:hAnsi="GHEA Grapalat"/>
          <w:b/>
          <w:sz w:val="28"/>
          <w:szCs w:val="28"/>
          <w:lang w:val="hy-AM"/>
        </w:rPr>
      </w:pPr>
    </w:p>
    <w:p w14:paraId="475E77AA" w14:textId="77777777" w:rsidR="00092E73" w:rsidRPr="00092E73" w:rsidRDefault="00092E73">
      <w:pPr>
        <w:pStyle w:val="ListParagraph"/>
        <w:numPr>
          <w:ilvl w:val="0"/>
          <w:numId w:val="2"/>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E2194BF" w14:textId="77777777" w:rsidR="00092E73" w:rsidRPr="00092E73" w:rsidRDefault="00092E73">
      <w:pPr>
        <w:pStyle w:val="ListParagraph"/>
        <w:numPr>
          <w:ilvl w:val="0"/>
          <w:numId w:val="3"/>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9540AA6" w14:textId="77777777" w:rsidR="00092E73" w:rsidRPr="00092E73" w:rsidRDefault="00092E73">
      <w:pPr>
        <w:pStyle w:val="ListParagraph"/>
        <w:numPr>
          <w:ilvl w:val="0"/>
          <w:numId w:val="3"/>
        </w:numPr>
        <w:spacing w:after="200" w:line="360" w:lineRule="auto"/>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8296309" w14:textId="77777777" w:rsidR="00092E73" w:rsidRPr="00092E73" w:rsidRDefault="00092E73">
      <w:pPr>
        <w:pStyle w:val="ListParagraph"/>
        <w:numPr>
          <w:ilvl w:val="0"/>
          <w:numId w:val="3"/>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6C93D38" w14:textId="77777777" w:rsidR="00092E73" w:rsidRPr="00092E73" w:rsidRDefault="00092E73">
      <w:pPr>
        <w:pStyle w:val="ListParagraph"/>
        <w:numPr>
          <w:ilvl w:val="0"/>
          <w:numId w:val="2"/>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13E44DE" w14:textId="77777777" w:rsidR="00092E73" w:rsidRPr="00092E73" w:rsidRDefault="00092E73">
      <w:pPr>
        <w:pStyle w:val="ListParagraph"/>
        <w:numPr>
          <w:ilvl w:val="0"/>
          <w:numId w:val="4"/>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w:t>
      </w:r>
      <w:r w:rsidRPr="00092E73">
        <w:rPr>
          <w:rFonts w:ascii="GHEA Grapalat" w:hAnsi="GHEA Grapalat"/>
        </w:rPr>
        <w:lastRenderedPageBreak/>
        <w:t>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0CE4C2FB" w14:textId="77777777" w:rsidR="00092E73" w:rsidRPr="00092E73" w:rsidRDefault="00092E73">
      <w:pPr>
        <w:pStyle w:val="ListParagraph"/>
        <w:numPr>
          <w:ilvl w:val="0"/>
          <w:numId w:val="4"/>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F18D1DA" w14:textId="77777777" w:rsidR="00092E73" w:rsidRPr="00092E73" w:rsidRDefault="00092E73">
      <w:pPr>
        <w:pStyle w:val="ListParagraph"/>
        <w:numPr>
          <w:ilvl w:val="0"/>
          <w:numId w:val="4"/>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6377AA7" w14:textId="77777777" w:rsidR="00092E73" w:rsidRPr="00092E73" w:rsidRDefault="00092E73">
      <w:pPr>
        <w:pStyle w:val="ListParagraph"/>
        <w:numPr>
          <w:ilvl w:val="0"/>
          <w:numId w:val="2"/>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09692613" w14:textId="77777777" w:rsidR="00092E73" w:rsidRPr="00092E73" w:rsidRDefault="00092E73">
      <w:pPr>
        <w:pStyle w:val="ListParagraph"/>
        <w:numPr>
          <w:ilvl w:val="0"/>
          <w:numId w:val="5"/>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w:t>
      </w:r>
      <w:r w:rsidRPr="00092E73">
        <w:rPr>
          <w:rFonts w:ascii="GHEA Grapalat" w:hAnsi="GHEA Grapalat"/>
        </w:rPr>
        <w:lastRenderedPageBreak/>
        <w:t>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1E64C5E" w14:textId="77777777" w:rsidR="00092E73" w:rsidRPr="00092E73" w:rsidRDefault="00092E73" w:rsidP="00092E73">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B0C8519" w14:textId="77777777" w:rsidR="00092E73" w:rsidRPr="00092E73" w:rsidRDefault="00092E73">
      <w:pPr>
        <w:pStyle w:val="ListParagraph"/>
        <w:numPr>
          <w:ilvl w:val="0"/>
          <w:numId w:val="2"/>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4A5AC67B" w14:textId="77777777" w:rsidR="00092E73" w:rsidRPr="00092E73" w:rsidRDefault="00092E73">
      <w:pPr>
        <w:pStyle w:val="ListParagraph"/>
        <w:numPr>
          <w:ilvl w:val="0"/>
          <w:numId w:val="6"/>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77D3195"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38E3CCE3"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1637FD4E"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CFD4ED5" w14:textId="77777777" w:rsidR="00092E73" w:rsidRPr="00092E73" w:rsidRDefault="00092E73" w:rsidP="00092E73">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92E73">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CC635BF"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B08974E"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rPr>
        <w:lastRenderedPageBreak/>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13A19103"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844D55D" w14:textId="77777777" w:rsidR="00092E73" w:rsidRPr="00092E73" w:rsidRDefault="00092E73" w:rsidP="00092E73">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43BA303E"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58D9A419"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30792A4D"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3588FEF"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w:t>
      </w:r>
      <w:r w:rsidRPr="00092E73">
        <w:rPr>
          <w:rFonts w:ascii="GHEA Grapalat" w:hAnsi="GHEA Grapalat"/>
        </w:rPr>
        <w:lastRenderedPageBreak/>
        <w:t>Организацию в силу правовых инструментов (в том числе заключенных сделок), на основании личного влияния иного характера или иными средствами;</w:t>
      </w:r>
    </w:p>
    <w:p w14:paraId="679693FF"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16B8851E"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FD77D75"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48F4B5C3"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6EEDE5E2"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37990C75"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57FBA0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00F4F25"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365BFA4F"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19E879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39C35124" w14:textId="77777777" w:rsidR="00092E73" w:rsidRDefault="00092E73" w:rsidP="00092E73">
      <w:pPr>
        <w:contextualSpacing/>
        <w:jc w:val="both"/>
        <w:rPr>
          <w:rFonts w:ascii="GHEA Grapalat" w:hAnsi="GHEA Grapalat"/>
          <w:sz w:val="28"/>
          <w:szCs w:val="28"/>
        </w:rPr>
      </w:pPr>
    </w:p>
    <w:p w14:paraId="150CA3E7" w14:textId="77777777" w:rsidR="00092E73" w:rsidRDefault="00092E73" w:rsidP="00092E73">
      <w:pPr>
        <w:contextualSpacing/>
        <w:jc w:val="both"/>
        <w:rPr>
          <w:rFonts w:ascii="GHEA Grapalat" w:hAnsi="GHEA Grapalat"/>
          <w:sz w:val="28"/>
          <w:szCs w:val="28"/>
        </w:rPr>
      </w:pPr>
    </w:p>
    <w:p w14:paraId="20F8A159"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7D52914B"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риложение 1.3 не представляется участником</w:t>
      </w:r>
      <w:r w:rsidR="00AD30D3">
        <w:rPr>
          <w:rFonts w:ascii="GHEA Grapalat" w:hAnsi="GHEA Grapalat"/>
          <w:i/>
          <w:sz w:val="20"/>
          <w:szCs w:val="20"/>
        </w:rPr>
        <w:t xml:space="preserve"> если</w:t>
      </w:r>
      <w:r w:rsidRPr="009E5671">
        <w:rPr>
          <w:rFonts w:ascii="GHEA Grapalat" w:hAnsi="GHEA Grapalat"/>
          <w:i/>
          <w:sz w:val="20"/>
          <w:szCs w:val="20"/>
        </w:rPr>
        <w:t xml:space="preserve"> </w:t>
      </w:r>
      <w:r w:rsidR="00AD30D3" w:rsidRPr="00EC6C24">
        <w:rPr>
          <w:rFonts w:ascii="GHEA Grapalat" w:hAnsi="GHEA Grapalat"/>
          <w:i/>
          <w:sz w:val="20"/>
          <w:szCs w:val="20"/>
        </w:rPr>
        <w:t xml:space="preserve">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639CF2C3" w14:textId="77777777" w:rsidR="00092E73" w:rsidRDefault="00092E73" w:rsidP="00092E73">
      <w:pPr>
        <w:rPr>
          <w:rFonts w:ascii="GHEA Grapalat" w:hAnsi="GHEA Grapalat"/>
          <w:b/>
        </w:rPr>
      </w:pPr>
    </w:p>
    <w:p w14:paraId="171A213F" w14:textId="77777777" w:rsidR="00092E73" w:rsidRDefault="00092E73" w:rsidP="00092E73">
      <w:pPr>
        <w:rPr>
          <w:rFonts w:ascii="GHEA Grapalat" w:hAnsi="GHEA Grapalat"/>
          <w:b/>
        </w:rPr>
      </w:pPr>
      <w:r>
        <w:rPr>
          <w:rFonts w:ascii="GHEA Grapalat" w:hAnsi="GHEA Grapalat"/>
          <w:b/>
        </w:rPr>
        <w:br w:type="page"/>
      </w:r>
    </w:p>
    <w:p w14:paraId="607A31C5"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6DDFAE4C" w14:textId="77777777" w:rsidR="002D2947" w:rsidRDefault="00861167" w:rsidP="00861167">
      <w:pPr>
        <w:pStyle w:val="BodyTextIndent3"/>
        <w:widowControl w:val="0"/>
        <w:spacing w:after="160" w:line="240" w:lineRule="auto"/>
        <w:jc w:val="right"/>
        <w:rPr>
          <w:rFonts w:ascii="GHEA Grapalat" w:hAnsi="GHEA Grapalat"/>
          <w:b/>
          <w:sz w:val="24"/>
          <w:szCs w:val="24"/>
          <w:lang w:val="hy-AM"/>
        </w:rPr>
      </w:pPr>
      <w:bookmarkStart w:id="18" w:name="_Hlk194315754"/>
      <w:r w:rsidRPr="00BF4E90">
        <w:rPr>
          <w:rFonts w:ascii="GHEA Grapalat" w:hAnsi="GHEA Grapalat"/>
          <w:b/>
          <w:sz w:val="24"/>
          <w:szCs w:val="24"/>
        </w:rPr>
        <w:t xml:space="preserve">к Приглашению на </w:t>
      </w:r>
      <w:r w:rsidR="002D2947" w:rsidRPr="002D2947">
        <w:rPr>
          <w:rFonts w:ascii="GHEA Grapalat" w:hAnsi="GHEA Grapalat"/>
          <w:b/>
          <w:sz w:val="24"/>
          <w:szCs w:val="24"/>
        </w:rPr>
        <w:t xml:space="preserve">запрос котировок </w:t>
      </w:r>
    </w:p>
    <w:p w14:paraId="248153F5" w14:textId="22532656" w:rsidR="00861167" w:rsidRPr="000B63C5" w:rsidRDefault="00861167" w:rsidP="00861167">
      <w:pPr>
        <w:pStyle w:val="BodyTextIndent3"/>
        <w:widowControl w:val="0"/>
        <w:spacing w:after="160" w:line="240" w:lineRule="auto"/>
        <w:jc w:val="right"/>
        <w:rPr>
          <w:rFonts w:ascii="GHEA Grapalat" w:hAnsi="GHEA Grapalat" w:cs="Arial"/>
          <w:b/>
          <w:sz w:val="24"/>
          <w:szCs w:val="24"/>
        </w:rPr>
      </w:pPr>
      <w:r w:rsidRPr="00374F4A">
        <w:rPr>
          <w:rFonts w:ascii="GHEA Grapalat" w:hAnsi="GHEA Grapalat"/>
          <w:b/>
          <w:sz w:val="24"/>
          <w:szCs w:val="24"/>
        </w:rPr>
        <w:t xml:space="preserve">под кодом </w:t>
      </w:r>
      <w:r>
        <w:rPr>
          <w:rFonts w:ascii="GHEA Grapalat" w:hAnsi="GHEA Grapalat"/>
          <w:sz w:val="24"/>
          <w:szCs w:val="24"/>
        </w:rPr>
        <w:t>"</w:t>
      </w:r>
      <w:r w:rsidRPr="000B63C5">
        <w:rPr>
          <w:rFonts w:ascii="GHEA Grapalat" w:hAnsi="GHEA Grapalat"/>
          <w:sz w:val="24"/>
          <w:szCs w:val="24"/>
        </w:rPr>
        <w:t xml:space="preserve"> </w:t>
      </w:r>
      <w:r w:rsidR="00831BEC">
        <w:rPr>
          <w:rFonts w:ascii="GHEA Grapalat" w:hAnsi="GHEA Grapalat"/>
          <w:b/>
          <w:sz w:val="24"/>
          <w:szCs w:val="24"/>
        </w:rPr>
        <w:t>EQ-GHAShDzB-26/33</w:t>
      </w:r>
      <w:r w:rsidRPr="000B63C5">
        <w:rPr>
          <w:rFonts w:ascii="GHEA Grapalat" w:hAnsi="GHEA Grapalat"/>
          <w:b/>
          <w:sz w:val="24"/>
          <w:szCs w:val="24"/>
        </w:rPr>
        <w:t>''</w:t>
      </w:r>
    </w:p>
    <w:bookmarkEnd w:id="18"/>
    <w:p w14:paraId="4BF9FDF3" w14:textId="77777777" w:rsidR="00B2572B" w:rsidRPr="009044F1" w:rsidRDefault="00B2572B" w:rsidP="00B46D58">
      <w:pPr>
        <w:widowControl w:val="0"/>
        <w:spacing w:after="120"/>
        <w:ind w:firstLine="567"/>
        <w:jc w:val="center"/>
        <w:rPr>
          <w:rFonts w:ascii="GHEA Grapalat" w:hAnsi="GHEA Grapalat"/>
        </w:rPr>
      </w:pPr>
    </w:p>
    <w:p w14:paraId="509026D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452E346F" w14:textId="77777777" w:rsidR="00B2572B" w:rsidRPr="009044F1" w:rsidRDefault="00B2572B" w:rsidP="00B46D58">
      <w:pPr>
        <w:widowControl w:val="0"/>
        <w:spacing w:after="120"/>
        <w:ind w:firstLine="567"/>
        <w:jc w:val="center"/>
        <w:rPr>
          <w:rFonts w:ascii="GHEA Grapalat" w:hAnsi="GHEA Grapalat"/>
        </w:rPr>
      </w:pPr>
    </w:p>
    <w:p w14:paraId="3C28628F" w14:textId="139C0A5C" w:rsidR="00861167" w:rsidRPr="000F6C24" w:rsidRDefault="00861167" w:rsidP="00861167">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Pr>
          <w:rFonts w:ascii="GHEA Grapalat" w:hAnsi="GHEA Grapalat"/>
          <w:spacing w:val="-6"/>
        </w:rPr>
        <w:t>запрос котировок</w:t>
      </w:r>
      <w:r w:rsidRPr="005744FC">
        <w:rPr>
          <w:rFonts w:ascii="GHEA Grapalat" w:hAnsi="GHEA Grapalat"/>
          <w:spacing w:val="-6"/>
        </w:rPr>
        <w:t xml:space="preserve"> под кодом </w:t>
      </w:r>
      <w:r>
        <w:rPr>
          <w:rFonts w:ascii="GHEA Grapalat" w:hAnsi="GHEA Grapalat"/>
          <w:spacing w:val="-6"/>
        </w:rPr>
        <w:t>"</w:t>
      </w:r>
      <w:r w:rsidR="00831BEC">
        <w:rPr>
          <w:rFonts w:ascii="GHEA Grapalat" w:hAnsi="GHEA Grapalat"/>
          <w:spacing w:val="-6"/>
        </w:rPr>
        <w:t>EQ-GHAShDzB-26/33</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7459ED2D" w14:textId="77777777" w:rsidR="00861167" w:rsidRPr="008842CE" w:rsidRDefault="00861167" w:rsidP="00861167">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14:paraId="38ECC066" w14:textId="77777777" w:rsidR="00861167" w:rsidRPr="009044F1" w:rsidRDefault="00861167" w:rsidP="00861167">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6D9DD601" w14:textId="77777777" w:rsidR="00861167" w:rsidRPr="009044F1" w:rsidRDefault="00861167" w:rsidP="00861167">
      <w:pPr>
        <w:widowControl w:val="0"/>
        <w:jc w:val="both"/>
        <w:rPr>
          <w:rFonts w:ascii="GHEA Grapalat" w:hAnsi="GHEA Grapalat"/>
        </w:rPr>
      </w:pPr>
      <w:r w:rsidRPr="009044F1">
        <w:rPr>
          <w:rFonts w:ascii="GHEA Grapalat" w:hAnsi="GHEA Grapalat"/>
        </w:rPr>
        <w:t>предлагает выполнить договор по нижеуказанным общим ценам:</w:t>
      </w:r>
    </w:p>
    <w:p w14:paraId="5B27D31B" w14:textId="77777777" w:rsidR="00861167" w:rsidRPr="009044F1" w:rsidRDefault="00861167" w:rsidP="00861167">
      <w:pPr>
        <w:widowControl w:val="0"/>
        <w:spacing w:after="160"/>
        <w:jc w:val="right"/>
        <w:rPr>
          <w:rFonts w:ascii="GHEA Grapalat" w:hAnsi="GHEA Grapalat"/>
        </w:rPr>
      </w:pPr>
      <w:r w:rsidRPr="009044F1">
        <w:rPr>
          <w:rFonts w:ascii="GHEA Grapalat" w:hAnsi="GHEA Grapalat"/>
        </w:rPr>
        <w:t>драмов РА</w:t>
      </w:r>
    </w:p>
    <w:tbl>
      <w:tblPr>
        <w:tblW w:w="990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40"/>
        <w:gridCol w:w="3568"/>
        <w:gridCol w:w="1530"/>
        <w:gridCol w:w="1620"/>
        <w:gridCol w:w="1748"/>
      </w:tblGrid>
      <w:tr w:rsidR="00861167" w:rsidRPr="005744FC" w14:paraId="59F70E91" w14:textId="77777777" w:rsidTr="009B2A2E">
        <w:trPr>
          <w:trHeight w:val="916"/>
          <w:jc w:val="center"/>
        </w:trPr>
        <w:tc>
          <w:tcPr>
            <w:tcW w:w="1440" w:type="dxa"/>
            <w:tcBorders>
              <w:top w:val="single" w:sz="4" w:space="0" w:color="auto"/>
              <w:left w:val="single" w:sz="4" w:space="0" w:color="auto"/>
              <w:right w:val="single" w:sz="4" w:space="0" w:color="auto"/>
            </w:tcBorders>
            <w:vAlign w:val="center"/>
          </w:tcPr>
          <w:p w14:paraId="21DA9EA2" w14:textId="77777777" w:rsidR="00861167" w:rsidRPr="005744FC" w:rsidRDefault="00861167" w:rsidP="009B2A2E">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3568" w:type="dxa"/>
            <w:tcBorders>
              <w:top w:val="single" w:sz="4" w:space="0" w:color="auto"/>
              <w:left w:val="single" w:sz="4" w:space="0" w:color="auto"/>
              <w:right w:val="single" w:sz="4" w:space="0" w:color="auto"/>
            </w:tcBorders>
            <w:vAlign w:val="center"/>
          </w:tcPr>
          <w:p w14:paraId="5B046EF0" w14:textId="77777777" w:rsidR="00861167" w:rsidRPr="005744FC" w:rsidRDefault="00861167" w:rsidP="009B2A2E">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alibri" w:hAnsi="Calibri" w:cs="Calibri"/>
                <w:b/>
                <w:sz w:val="20"/>
                <w:szCs w:val="20"/>
              </w:rPr>
              <w:t> </w:t>
            </w:r>
            <w:r w:rsidRPr="005744FC">
              <w:rPr>
                <w:rFonts w:ascii="GHEA Grapalat" w:hAnsi="GHEA Grapalat" w:cs="GHEA Grapalat"/>
                <w:b/>
                <w:sz w:val="20"/>
                <w:szCs w:val="20"/>
              </w:rPr>
              <w:t>товара</w:t>
            </w:r>
          </w:p>
        </w:tc>
        <w:tc>
          <w:tcPr>
            <w:tcW w:w="1530" w:type="dxa"/>
            <w:tcBorders>
              <w:top w:val="single" w:sz="4" w:space="0" w:color="auto"/>
              <w:left w:val="single" w:sz="4" w:space="0" w:color="auto"/>
              <w:right w:val="single" w:sz="4" w:space="0" w:color="auto"/>
            </w:tcBorders>
            <w:vAlign w:val="center"/>
          </w:tcPr>
          <w:p w14:paraId="5420CEF8" w14:textId="77777777" w:rsidR="00861167" w:rsidRPr="00387F87" w:rsidRDefault="00861167" w:rsidP="009B2A2E">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09B0DB83" w14:textId="77777777" w:rsidR="00861167" w:rsidRPr="005744FC" w:rsidRDefault="00861167" w:rsidP="009B2A2E">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20" w:type="dxa"/>
            <w:tcBorders>
              <w:top w:val="single" w:sz="4" w:space="0" w:color="auto"/>
              <w:left w:val="single" w:sz="4" w:space="0" w:color="auto"/>
              <w:right w:val="single" w:sz="4" w:space="0" w:color="auto"/>
            </w:tcBorders>
            <w:vAlign w:val="center"/>
          </w:tcPr>
          <w:p w14:paraId="60E1D4C7" w14:textId="77777777" w:rsidR="00861167" w:rsidRPr="005744FC" w:rsidRDefault="00861167" w:rsidP="009B2A2E">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5"/>
              <w:t>**</w:t>
            </w:r>
            <w:r w:rsidRPr="005744FC">
              <w:rPr>
                <w:rFonts w:ascii="GHEA Grapalat" w:hAnsi="GHEA Grapalat"/>
                <w:b/>
                <w:sz w:val="20"/>
                <w:szCs w:val="20"/>
              </w:rPr>
              <w:t>/прописью и цифрами/</w:t>
            </w:r>
          </w:p>
        </w:tc>
        <w:tc>
          <w:tcPr>
            <w:tcW w:w="1748" w:type="dxa"/>
            <w:tcBorders>
              <w:top w:val="single" w:sz="4" w:space="0" w:color="auto"/>
              <w:left w:val="single" w:sz="4" w:space="0" w:color="auto"/>
              <w:right w:val="single" w:sz="4" w:space="0" w:color="auto"/>
            </w:tcBorders>
            <w:vAlign w:val="center"/>
          </w:tcPr>
          <w:p w14:paraId="52ACCC3B" w14:textId="77777777" w:rsidR="00861167" w:rsidRPr="005744FC" w:rsidRDefault="00861167" w:rsidP="009B2A2E">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4A23C987" w14:textId="77777777" w:rsidR="00861167" w:rsidRPr="005744FC" w:rsidRDefault="00861167" w:rsidP="009B2A2E">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861167" w:rsidRPr="005744FC" w14:paraId="31C17879" w14:textId="77777777" w:rsidTr="009B2A2E">
        <w:trPr>
          <w:jc w:val="center"/>
        </w:trPr>
        <w:tc>
          <w:tcPr>
            <w:tcW w:w="1440" w:type="dxa"/>
            <w:tcBorders>
              <w:top w:val="single" w:sz="4" w:space="0" w:color="auto"/>
              <w:left w:val="single" w:sz="4" w:space="0" w:color="auto"/>
              <w:bottom w:val="single" w:sz="4" w:space="0" w:color="auto"/>
              <w:right w:val="single" w:sz="4" w:space="0" w:color="auto"/>
            </w:tcBorders>
            <w:shd w:val="clear" w:color="auto" w:fill="99CCFF"/>
            <w:vAlign w:val="center"/>
          </w:tcPr>
          <w:p w14:paraId="75F6B84C" w14:textId="77777777" w:rsidR="00861167" w:rsidRPr="005744FC" w:rsidRDefault="00861167" w:rsidP="009B2A2E">
            <w:pPr>
              <w:widowControl w:val="0"/>
              <w:jc w:val="center"/>
              <w:rPr>
                <w:rFonts w:ascii="GHEA Grapalat" w:hAnsi="GHEA Grapalat"/>
                <w:b/>
                <w:i/>
                <w:sz w:val="20"/>
                <w:szCs w:val="20"/>
              </w:rPr>
            </w:pPr>
            <w:r w:rsidRPr="005744FC">
              <w:rPr>
                <w:rFonts w:ascii="GHEA Grapalat" w:hAnsi="GHEA Grapalat"/>
                <w:b/>
                <w:i/>
                <w:sz w:val="20"/>
                <w:szCs w:val="20"/>
              </w:rPr>
              <w:t>1</w:t>
            </w:r>
          </w:p>
        </w:tc>
        <w:tc>
          <w:tcPr>
            <w:tcW w:w="3568" w:type="dxa"/>
            <w:tcBorders>
              <w:top w:val="single" w:sz="4" w:space="0" w:color="auto"/>
              <w:left w:val="single" w:sz="4" w:space="0" w:color="auto"/>
              <w:bottom w:val="single" w:sz="4" w:space="0" w:color="auto"/>
              <w:right w:val="single" w:sz="4" w:space="0" w:color="auto"/>
            </w:tcBorders>
            <w:shd w:val="clear" w:color="auto" w:fill="99CCFF"/>
          </w:tcPr>
          <w:p w14:paraId="150943D5" w14:textId="77777777" w:rsidR="00861167" w:rsidRPr="005744FC" w:rsidRDefault="00861167" w:rsidP="009B2A2E">
            <w:pPr>
              <w:widowControl w:val="0"/>
              <w:jc w:val="center"/>
              <w:rPr>
                <w:rFonts w:ascii="GHEA Grapalat" w:hAnsi="GHEA Grapalat"/>
                <w:b/>
                <w:i/>
                <w:sz w:val="20"/>
                <w:szCs w:val="20"/>
              </w:rPr>
            </w:pPr>
            <w:r w:rsidRPr="005744FC">
              <w:rPr>
                <w:rFonts w:ascii="GHEA Grapalat" w:hAnsi="GHEA Grapalat"/>
                <w:b/>
                <w:i/>
                <w:sz w:val="20"/>
                <w:szCs w:val="20"/>
              </w:rPr>
              <w:t>2</w:t>
            </w:r>
          </w:p>
        </w:tc>
        <w:tc>
          <w:tcPr>
            <w:tcW w:w="1530" w:type="dxa"/>
            <w:tcBorders>
              <w:top w:val="single" w:sz="4" w:space="0" w:color="auto"/>
              <w:left w:val="single" w:sz="4" w:space="0" w:color="auto"/>
              <w:bottom w:val="single" w:sz="4" w:space="0" w:color="auto"/>
              <w:right w:val="single" w:sz="4" w:space="0" w:color="auto"/>
            </w:tcBorders>
            <w:shd w:val="clear" w:color="auto" w:fill="99CCFF"/>
          </w:tcPr>
          <w:p w14:paraId="1F7BFE8C" w14:textId="77777777" w:rsidR="00861167" w:rsidRPr="00387F87" w:rsidRDefault="00861167" w:rsidP="009B2A2E">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20" w:type="dxa"/>
            <w:tcBorders>
              <w:top w:val="single" w:sz="4" w:space="0" w:color="auto"/>
              <w:left w:val="single" w:sz="4" w:space="0" w:color="auto"/>
              <w:bottom w:val="single" w:sz="4" w:space="0" w:color="auto"/>
              <w:right w:val="single" w:sz="4" w:space="0" w:color="auto"/>
            </w:tcBorders>
            <w:shd w:val="clear" w:color="auto" w:fill="99CCFF"/>
          </w:tcPr>
          <w:p w14:paraId="72E1153A" w14:textId="77777777" w:rsidR="00861167" w:rsidRPr="00387F87" w:rsidRDefault="00861167" w:rsidP="009B2A2E">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748" w:type="dxa"/>
            <w:tcBorders>
              <w:top w:val="single" w:sz="4" w:space="0" w:color="auto"/>
              <w:left w:val="single" w:sz="4" w:space="0" w:color="auto"/>
              <w:bottom w:val="single" w:sz="4" w:space="0" w:color="auto"/>
              <w:right w:val="single" w:sz="4" w:space="0" w:color="auto"/>
            </w:tcBorders>
            <w:shd w:val="clear" w:color="auto" w:fill="99CCFF"/>
          </w:tcPr>
          <w:p w14:paraId="3FF84024" w14:textId="77777777" w:rsidR="00861167" w:rsidRPr="005744FC" w:rsidRDefault="00861167" w:rsidP="009B2A2E">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861167" w:rsidRPr="005744FC" w14:paraId="7685838F" w14:textId="77777777" w:rsidTr="009B2A2E">
        <w:trPr>
          <w:trHeight w:val="20"/>
          <w:jc w:val="center"/>
        </w:trPr>
        <w:tc>
          <w:tcPr>
            <w:tcW w:w="1440" w:type="dxa"/>
            <w:tcBorders>
              <w:top w:val="single" w:sz="4" w:space="0" w:color="auto"/>
              <w:left w:val="single" w:sz="4" w:space="0" w:color="auto"/>
              <w:bottom w:val="single" w:sz="4" w:space="0" w:color="auto"/>
              <w:right w:val="single" w:sz="4" w:space="0" w:color="auto"/>
            </w:tcBorders>
            <w:vAlign w:val="center"/>
          </w:tcPr>
          <w:p w14:paraId="66379A2A" w14:textId="77777777" w:rsidR="00861167" w:rsidRPr="005744FC" w:rsidRDefault="00861167" w:rsidP="009B2A2E">
            <w:pPr>
              <w:widowControl w:val="0"/>
              <w:jc w:val="center"/>
              <w:rPr>
                <w:rFonts w:ascii="GHEA Grapalat" w:hAnsi="GHEA Grapalat"/>
                <w:b/>
                <w:bCs/>
                <w:sz w:val="20"/>
                <w:szCs w:val="20"/>
              </w:rPr>
            </w:pPr>
            <w:r w:rsidRPr="005744FC">
              <w:rPr>
                <w:rFonts w:ascii="GHEA Grapalat" w:hAnsi="GHEA Grapalat"/>
                <w:b/>
                <w:sz w:val="20"/>
                <w:szCs w:val="20"/>
              </w:rPr>
              <w:t>1</w:t>
            </w:r>
          </w:p>
        </w:tc>
        <w:tc>
          <w:tcPr>
            <w:tcW w:w="3568" w:type="dxa"/>
            <w:tcBorders>
              <w:top w:val="single" w:sz="4" w:space="0" w:color="auto"/>
              <w:left w:val="single" w:sz="4" w:space="0" w:color="auto"/>
              <w:bottom w:val="single" w:sz="4" w:space="0" w:color="auto"/>
              <w:right w:val="single" w:sz="4" w:space="0" w:color="auto"/>
            </w:tcBorders>
            <w:vAlign w:val="center"/>
          </w:tcPr>
          <w:p w14:paraId="7E221FC9" w14:textId="5288222A" w:rsidR="00861167" w:rsidRPr="00FC78DC" w:rsidRDefault="00831BEC" w:rsidP="006414F0">
            <w:pPr>
              <w:widowControl w:val="0"/>
              <w:jc w:val="center"/>
              <w:rPr>
                <w:rFonts w:ascii="GHEA Grapalat" w:hAnsi="GHEA Grapalat"/>
                <w:sz w:val="28"/>
                <w:szCs w:val="28"/>
              </w:rPr>
            </w:pPr>
            <w:r>
              <w:rPr>
                <w:rFonts w:ascii="GHEA Grapalat" w:hAnsi="GHEA Grapalat" w:cs="Calibri"/>
                <w:b/>
                <w:color w:val="000000"/>
                <w:sz w:val="22"/>
                <w:szCs w:val="22"/>
              </w:rPr>
              <w:t>Ремонт, техническое обслуживание и замена осветительных приборов сети художественного освещения в Шенгавитском административном районе Еревана</w:t>
            </w:r>
            <w:r w:rsidR="00A52966">
              <w:rPr>
                <w:rFonts w:ascii="GHEA Grapalat" w:hAnsi="GHEA Grapalat" w:cs="Calibri"/>
                <w:b/>
                <w:color w:val="000000"/>
                <w:sz w:val="22"/>
                <w:szCs w:val="22"/>
              </w:rPr>
              <w:t>.</w:t>
            </w:r>
          </w:p>
        </w:tc>
        <w:tc>
          <w:tcPr>
            <w:tcW w:w="1530" w:type="dxa"/>
            <w:tcBorders>
              <w:top w:val="single" w:sz="4" w:space="0" w:color="auto"/>
              <w:left w:val="single" w:sz="4" w:space="0" w:color="auto"/>
              <w:bottom w:val="single" w:sz="4" w:space="0" w:color="auto"/>
              <w:right w:val="single" w:sz="4" w:space="0" w:color="auto"/>
            </w:tcBorders>
          </w:tcPr>
          <w:p w14:paraId="7E2A5CC0" w14:textId="77777777" w:rsidR="00861167" w:rsidRPr="005744FC" w:rsidRDefault="00861167" w:rsidP="009B2A2E">
            <w:pPr>
              <w:widowControl w:val="0"/>
              <w:jc w:val="center"/>
              <w:rPr>
                <w:rFonts w:ascii="GHEA Grapalat" w:hAnsi="GHEA Grapalat"/>
                <w:sz w:val="20"/>
                <w:szCs w:val="20"/>
              </w:rPr>
            </w:pPr>
          </w:p>
        </w:tc>
        <w:tc>
          <w:tcPr>
            <w:tcW w:w="1620" w:type="dxa"/>
            <w:tcBorders>
              <w:top w:val="single" w:sz="4" w:space="0" w:color="auto"/>
              <w:left w:val="single" w:sz="4" w:space="0" w:color="auto"/>
              <w:bottom w:val="single" w:sz="4" w:space="0" w:color="auto"/>
              <w:right w:val="single" w:sz="4" w:space="0" w:color="auto"/>
            </w:tcBorders>
          </w:tcPr>
          <w:p w14:paraId="3A351FF8" w14:textId="77777777" w:rsidR="00861167" w:rsidRPr="005744FC" w:rsidRDefault="00861167" w:rsidP="009B2A2E">
            <w:pPr>
              <w:widowControl w:val="0"/>
              <w:jc w:val="center"/>
              <w:rPr>
                <w:rFonts w:ascii="GHEA Grapalat" w:hAnsi="GHEA Grapalat"/>
                <w:sz w:val="20"/>
                <w:szCs w:val="20"/>
              </w:rPr>
            </w:pPr>
          </w:p>
        </w:tc>
        <w:tc>
          <w:tcPr>
            <w:tcW w:w="1748" w:type="dxa"/>
            <w:tcBorders>
              <w:top w:val="single" w:sz="4" w:space="0" w:color="auto"/>
              <w:left w:val="single" w:sz="4" w:space="0" w:color="auto"/>
              <w:bottom w:val="single" w:sz="4" w:space="0" w:color="auto"/>
              <w:right w:val="single" w:sz="4" w:space="0" w:color="auto"/>
            </w:tcBorders>
          </w:tcPr>
          <w:p w14:paraId="23184E6D" w14:textId="77777777" w:rsidR="00861167" w:rsidRPr="005744FC" w:rsidRDefault="00861167" w:rsidP="009B2A2E">
            <w:pPr>
              <w:widowControl w:val="0"/>
              <w:jc w:val="center"/>
              <w:rPr>
                <w:rFonts w:ascii="GHEA Grapalat" w:hAnsi="GHEA Grapalat"/>
                <w:sz w:val="20"/>
                <w:szCs w:val="20"/>
              </w:rPr>
            </w:pPr>
          </w:p>
        </w:tc>
      </w:tr>
    </w:tbl>
    <w:p w14:paraId="0544765D" w14:textId="77777777" w:rsidR="00861167" w:rsidRDefault="00861167" w:rsidP="00B46D58">
      <w:pPr>
        <w:widowControl w:val="0"/>
        <w:tabs>
          <w:tab w:val="left" w:pos="6804"/>
        </w:tabs>
        <w:jc w:val="center"/>
        <w:rPr>
          <w:rFonts w:ascii="GHEA Grapalat" w:hAnsi="GHEA Grapalat"/>
        </w:rPr>
      </w:pPr>
    </w:p>
    <w:p w14:paraId="3DEA9C3E" w14:textId="16CB0326"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C78C652"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5D22C9" w14:textId="77777777" w:rsidR="00DC619D" w:rsidRPr="00D3436F" w:rsidRDefault="00DC619D" w:rsidP="00B46D58">
      <w:pPr>
        <w:widowControl w:val="0"/>
        <w:spacing w:after="160"/>
        <w:jc w:val="both"/>
        <w:rPr>
          <w:rFonts w:ascii="GHEA Grapalat" w:hAnsi="GHEA Grapalat"/>
          <w:lang w:val="es-ES"/>
        </w:rPr>
      </w:pPr>
    </w:p>
    <w:p w14:paraId="400C618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3606FA52" w14:textId="77777777" w:rsidR="00B217BB" w:rsidRDefault="00B217BB" w:rsidP="00B46D58">
      <w:pPr>
        <w:rPr>
          <w:rFonts w:ascii="GHEA Grapalat" w:hAnsi="GHEA Grapalat"/>
          <w:b/>
        </w:rPr>
      </w:pPr>
      <w:r>
        <w:rPr>
          <w:rFonts w:ascii="GHEA Grapalat" w:hAnsi="GHEA Grapalat"/>
          <w:b/>
        </w:rPr>
        <w:br w:type="page"/>
      </w:r>
    </w:p>
    <w:p w14:paraId="0634826E" w14:textId="77777777" w:rsidR="003D2FE2" w:rsidRPr="00572A57" w:rsidRDefault="003D2FE2" w:rsidP="003D2FE2">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lastRenderedPageBreak/>
        <w:t>Приложение № 4.</w:t>
      </w:r>
      <w:r w:rsidR="001F6F04" w:rsidRPr="00572A57">
        <w:rPr>
          <w:rFonts w:ascii="GHEA Grapalat" w:hAnsi="GHEA Grapalat"/>
          <w:b/>
          <w:i/>
          <w:sz w:val="22"/>
          <w:szCs w:val="22"/>
        </w:rPr>
        <w:t>2</w:t>
      </w:r>
    </w:p>
    <w:p w14:paraId="362E80D6" w14:textId="7067175F" w:rsidR="00861167" w:rsidRPr="000B63C5" w:rsidRDefault="00861167" w:rsidP="00861167">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2D2947" w:rsidRPr="002D2947">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Pr="000B63C5">
        <w:rPr>
          <w:rFonts w:ascii="GHEA Grapalat" w:hAnsi="GHEA Grapalat"/>
          <w:sz w:val="24"/>
          <w:szCs w:val="24"/>
        </w:rPr>
        <w:t xml:space="preserve"> </w:t>
      </w:r>
      <w:r w:rsidR="00831BEC">
        <w:rPr>
          <w:rFonts w:ascii="GHEA Grapalat" w:hAnsi="GHEA Grapalat"/>
          <w:b/>
          <w:sz w:val="24"/>
          <w:szCs w:val="24"/>
        </w:rPr>
        <w:t>EQ-GHAShDzB-26/33</w:t>
      </w:r>
      <w:r w:rsidRPr="000B63C5">
        <w:rPr>
          <w:rFonts w:ascii="GHEA Grapalat" w:hAnsi="GHEA Grapalat"/>
          <w:b/>
          <w:sz w:val="24"/>
          <w:szCs w:val="24"/>
        </w:rPr>
        <w:t>''</w:t>
      </w:r>
    </w:p>
    <w:p w14:paraId="6D52A36C" w14:textId="77777777" w:rsidR="003D2FE2" w:rsidRPr="00B138F3" w:rsidRDefault="003D2FE2" w:rsidP="003D2FE2">
      <w:pPr>
        <w:widowControl w:val="0"/>
        <w:spacing w:after="160"/>
        <w:jc w:val="center"/>
        <w:rPr>
          <w:rFonts w:ascii="GHEA Grapalat" w:hAnsi="GHEA Grapalat"/>
          <w:b/>
          <w:sz w:val="22"/>
          <w:szCs w:val="22"/>
        </w:rPr>
      </w:pPr>
    </w:p>
    <w:p w14:paraId="16545E33" w14:textId="77777777" w:rsidR="003D2FE2" w:rsidRPr="00B138F3" w:rsidRDefault="003D2FE2" w:rsidP="003D2FE2">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3DAE76A9" w14:textId="77777777" w:rsidR="003D2FE2" w:rsidRPr="00B138F3" w:rsidRDefault="003D2FE2" w:rsidP="003D2FE2">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00A2C5C1" w14:textId="77777777" w:rsidTr="00B932B8">
        <w:tc>
          <w:tcPr>
            <w:tcW w:w="4786" w:type="dxa"/>
          </w:tcPr>
          <w:p w14:paraId="690B0AB5"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67A6AF5F"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6"/>
              <w:t>**</w:t>
            </w:r>
          </w:p>
        </w:tc>
      </w:tr>
    </w:tbl>
    <w:p w14:paraId="7F892259" w14:textId="77777777" w:rsidR="003D2FE2" w:rsidRPr="00B138F3" w:rsidRDefault="003D2FE2" w:rsidP="003D2FE2">
      <w:pPr>
        <w:widowControl w:val="0"/>
        <w:spacing w:after="160"/>
        <w:rPr>
          <w:rFonts w:ascii="GHEA Grapalat" w:hAnsi="GHEA Grapalat" w:cs="GHEA Grapalat"/>
          <w:b/>
          <w:sz w:val="22"/>
          <w:szCs w:val="22"/>
        </w:rPr>
      </w:pPr>
    </w:p>
    <w:p w14:paraId="4AF7BB1A"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1CD1A2BF"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315D4C1C"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633D9607"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4CB16BCD"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D816878"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891AAFE"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0759C598"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19FDFA50"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3F789B57"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10EC2F00"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FD3D70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0CED4B6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672DE8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FCEA8C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62E5AD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B600E4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w:t>
      </w:r>
      <w:r w:rsidRPr="00B138F3">
        <w:rPr>
          <w:rFonts w:ascii="GHEA Grapalat" w:hAnsi="GHEA Grapalat"/>
          <w:sz w:val="22"/>
          <w:szCs w:val="22"/>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F106C4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417636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04DE87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67DC334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5A9573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4C846419" w14:textId="77777777" w:rsidR="00CC28E2" w:rsidRPr="00185BB2" w:rsidRDefault="003D2FE2" w:rsidP="00CC28E2">
      <w:pPr>
        <w:widowControl w:val="0"/>
        <w:spacing w:after="160"/>
        <w:jc w:val="center"/>
        <w:rPr>
          <w:rFonts w:ascii="GHEA Grapalat" w:hAnsi="GHEA Grapalat"/>
          <w:b/>
          <w:sz w:val="22"/>
          <w:szCs w:val="22"/>
        </w:rPr>
      </w:pPr>
      <w:r w:rsidRPr="00B138F3">
        <w:rPr>
          <w:rFonts w:ascii="GHEA Grapalat" w:hAnsi="GHEA Grapalat"/>
          <w:b/>
          <w:sz w:val="22"/>
          <w:szCs w:val="22"/>
        </w:rPr>
        <w:t>2. Иные условия</w:t>
      </w:r>
    </w:p>
    <w:p w14:paraId="0E0101FB" w14:textId="77777777" w:rsidR="003D2FE2" w:rsidRPr="00B138F3" w:rsidRDefault="003D2FE2" w:rsidP="00CC28E2">
      <w:pPr>
        <w:widowControl w:val="0"/>
        <w:spacing w:after="16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653939">
        <w:rPr>
          <w:rFonts w:ascii="GHEA Grapalat" w:hAnsi="GHEA Grapalat"/>
          <w:sz w:val="22"/>
          <w:szCs w:val="22"/>
          <w:lang w:val="hy-AM"/>
        </w:rPr>
        <w:t>двадцатого</w:t>
      </w:r>
      <w:r w:rsidR="00653939"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14:paraId="57B5A71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ED7097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4A924530"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8751621" w14:textId="77777777"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EDEEC11" w14:textId="77777777"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9134095" w14:textId="77777777" w:rsidR="002849A6" w:rsidRPr="00CC28E2" w:rsidRDefault="002849A6" w:rsidP="002849A6">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14:paraId="72A1906F" w14:textId="77777777" w:rsidR="004D5A00" w:rsidRPr="00CC28E2" w:rsidRDefault="002849A6" w:rsidP="004D5A00">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 xml:space="preserve">наименование </w:t>
      </w:r>
      <w:r w:rsidR="004D5A00" w:rsidRPr="00CC28E2">
        <w:rPr>
          <w:rFonts w:ascii="GHEA Grapalat" w:hAnsi="GHEA Grapalat"/>
          <w:sz w:val="22"/>
          <w:szCs w:val="22"/>
          <w:vertAlign w:val="superscript"/>
        </w:rPr>
        <w:t xml:space="preserve"> компании</w:t>
      </w:r>
    </w:p>
    <w:p w14:paraId="3B2ED95A" w14:textId="77777777" w:rsidR="002849A6" w:rsidRPr="00CC28E2" w:rsidRDefault="002849A6" w:rsidP="004D5A00">
      <w:pPr>
        <w:widowControl w:val="0"/>
        <w:spacing w:after="16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0F55223F" w14:textId="77777777" w:rsidR="002849A6" w:rsidRPr="00CC28E2" w:rsidRDefault="002849A6" w:rsidP="004D5A00">
      <w:pPr>
        <w:widowControl w:val="0"/>
        <w:spacing w:after="16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500F887A" w14:textId="77777777" w:rsidR="002849A6" w:rsidRPr="00CC28E2" w:rsidRDefault="002849A6" w:rsidP="002849A6">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7EF395FF" w14:textId="77777777" w:rsidR="002849A6" w:rsidRPr="00CC28E2" w:rsidRDefault="002849A6" w:rsidP="002849A6">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lastRenderedPageBreak/>
        <w:t>наименование обслуживающего компанию банка</w:t>
      </w:r>
    </w:p>
    <w:p w14:paraId="61CE4422" w14:textId="77777777" w:rsidR="00C5310C" w:rsidRPr="00D847AB" w:rsidRDefault="00C5310C" w:rsidP="00C5310C">
      <w:pPr>
        <w:widowControl w:val="0"/>
        <w:spacing w:after="16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4118A6CA" w14:textId="77777777" w:rsidR="00C5310C" w:rsidRPr="00B138F3" w:rsidRDefault="00C5310C" w:rsidP="00C5310C">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69C37670" w14:textId="77777777" w:rsidR="00C5310C" w:rsidRDefault="002D7881" w:rsidP="00D847AB">
      <w:pPr>
        <w:widowControl w:val="0"/>
        <w:spacing w:after="160"/>
        <w:ind w:right="4250"/>
        <w:rPr>
          <w:rFonts w:ascii="GHEA Grapalat" w:hAnsi="GHEA Grapalat"/>
          <w:sz w:val="22"/>
          <w:szCs w:val="22"/>
        </w:rPr>
      </w:pPr>
      <w:r w:rsidRPr="007D0452">
        <w:rPr>
          <w:rFonts w:ascii="GHEA Grapalat" w:hAnsi="GHEA Grapalat"/>
          <w:sz w:val="22"/>
          <w:szCs w:val="22"/>
          <w:vertAlign w:val="superscript"/>
        </w:rPr>
        <w:t xml:space="preserve">                        </w:t>
      </w:r>
      <w:r w:rsidR="00C5310C">
        <w:rPr>
          <w:rFonts w:ascii="GHEA Grapalat" w:hAnsi="GHEA Grapalat"/>
          <w:sz w:val="22"/>
          <w:szCs w:val="22"/>
          <w:vertAlign w:val="superscript"/>
        </w:rPr>
        <w:t>учетный номер</w:t>
      </w:r>
      <w:r w:rsidR="00D847AB">
        <w:rPr>
          <w:rFonts w:ascii="GHEA Grapalat" w:hAnsi="GHEA Grapalat"/>
          <w:sz w:val="22"/>
          <w:szCs w:val="22"/>
          <w:vertAlign w:val="superscript"/>
        </w:rPr>
        <w:t xml:space="preserve"> налогоплательщика</w:t>
      </w:r>
      <w:r w:rsidR="00E55D53" w:rsidRPr="007D0452">
        <w:rPr>
          <w:rFonts w:ascii="GHEA Grapalat" w:hAnsi="GHEA Grapalat"/>
          <w:sz w:val="22"/>
          <w:szCs w:val="22"/>
          <w:vertAlign w:val="superscript"/>
        </w:rPr>
        <w:t xml:space="preserve"> </w:t>
      </w:r>
      <w:r w:rsidR="00E55D53">
        <w:rPr>
          <w:rFonts w:ascii="GHEA Grapalat" w:hAnsi="GHEA Grapalat"/>
          <w:sz w:val="22"/>
          <w:szCs w:val="22"/>
          <w:vertAlign w:val="superscript"/>
        </w:rPr>
        <w:t>компании</w:t>
      </w:r>
      <w:r w:rsidR="00C5310C">
        <w:rPr>
          <w:rFonts w:ascii="GHEA Grapalat" w:hAnsi="GHEA Grapalat"/>
          <w:sz w:val="22"/>
          <w:szCs w:val="22"/>
          <w:vertAlign w:val="superscript"/>
        </w:rPr>
        <w:t xml:space="preserve"> </w:t>
      </w:r>
      <w:r w:rsidR="00C5310C" w:rsidRPr="00B138F3">
        <w:rPr>
          <w:rFonts w:ascii="GHEA Grapalat" w:hAnsi="GHEA Grapalat"/>
          <w:sz w:val="22"/>
          <w:szCs w:val="22"/>
        </w:rPr>
        <w:t>________________________________</w:t>
      </w:r>
    </w:p>
    <w:p w14:paraId="0AA3857A" w14:textId="77777777" w:rsidR="002D7881" w:rsidRPr="00B138F3" w:rsidRDefault="002D7881" w:rsidP="002D7881">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3E44442E" w14:textId="77777777" w:rsidR="00B1119D" w:rsidRDefault="00B1119D" w:rsidP="00D847AB">
      <w:pPr>
        <w:widowControl w:val="0"/>
        <w:spacing w:after="160"/>
        <w:ind w:right="4250"/>
        <w:rPr>
          <w:rFonts w:ascii="GHEA Grapalat" w:hAnsi="GHEA Grapalat"/>
          <w:sz w:val="22"/>
          <w:szCs w:val="22"/>
        </w:rPr>
      </w:pPr>
    </w:p>
    <w:p w14:paraId="5BF86EA7" w14:textId="77777777" w:rsidR="00B1119D" w:rsidRPr="00B138F3" w:rsidRDefault="00B1119D" w:rsidP="00D847AB">
      <w:pPr>
        <w:widowControl w:val="0"/>
        <w:spacing w:after="160"/>
        <w:ind w:right="4250"/>
        <w:rPr>
          <w:rFonts w:ascii="GHEA Grapalat" w:hAnsi="GHEA Grapalat"/>
          <w:sz w:val="22"/>
          <w:szCs w:val="22"/>
        </w:rPr>
      </w:pPr>
    </w:p>
    <w:p w14:paraId="64B9E39E" w14:textId="77777777" w:rsidR="002849A6" w:rsidRPr="004D5A00" w:rsidRDefault="002849A6" w:rsidP="004D5A00">
      <w:pPr>
        <w:widowControl w:val="0"/>
        <w:spacing w:after="160"/>
        <w:rPr>
          <w:rFonts w:ascii="GHEA Grapalat" w:hAnsi="GHEA Grapalat"/>
          <w:b/>
          <w:sz w:val="20"/>
          <w:szCs w:val="20"/>
        </w:rPr>
      </w:pPr>
      <w:r w:rsidRPr="004D5A00">
        <w:rPr>
          <w:rFonts w:ascii="GHEA Grapalat" w:hAnsi="GHEA Grapalat"/>
          <w:sz w:val="20"/>
          <w:szCs w:val="20"/>
        </w:rPr>
        <w:t>М. П.</w:t>
      </w:r>
      <w:r w:rsidR="004D5A00" w:rsidRPr="004D5A00">
        <w:rPr>
          <w:rFonts w:ascii="GHEA Grapalat" w:hAnsi="GHEA Grapalat"/>
          <w:sz w:val="20"/>
          <w:szCs w:val="20"/>
        </w:rPr>
        <w:t xml:space="preserve">  </w:t>
      </w:r>
      <w:r w:rsidR="004D5A00" w:rsidRPr="005F1CC0">
        <w:rPr>
          <w:rFonts w:ascii="GHEA Grapalat" w:hAnsi="GHEA Grapalat"/>
          <w:sz w:val="20"/>
          <w:szCs w:val="20"/>
        </w:rPr>
        <w:t xml:space="preserve">           </w:t>
      </w:r>
      <w:r w:rsidRPr="004D5A00">
        <w:rPr>
          <w:rFonts w:ascii="GHEA Grapalat" w:hAnsi="GHEA Grapalat"/>
          <w:sz w:val="20"/>
          <w:szCs w:val="20"/>
        </w:rPr>
        <w:t>День/месяц/год</w:t>
      </w:r>
    </w:p>
    <w:p w14:paraId="4A5E1444" w14:textId="77777777" w:rsidR="002849A6" w:rsidRPr="004D5A00" w:rsidRDefault="002849A6" w:rsidP="003D2FE2">
      <w:pPr>
        <w:widowControl w:val="0"/>
        <w:tabs>
          <w:tab w:val="left" w:pos="1134"/>
        </w:tabs>
        <w:spacing w:after="160"/>
        <w:ind w:firstLine="567"/>
        <w:jc w:val="both"/>
        <w:rPr>
          <w:rFonts w:ascii="GHEA Grapalat" w:hAnsi="GHEA Grapalat"/>
          <w:sz w:val="22"/>
          <w:szCs w:val="22"/>
        </w:rPr>
      </w:pPr>
    </w:p>
    <w:p w14:paraId="163C55D0" w14:textId="77777777" w:rsidR="002849A6" w:rsidRPr="004D5A00" w:rsidRDefault="002849A6" w:rsidP="003D2FE2">
      <w:pPr>
        <w:widowControl w:val="0"/>
        <w:tabs>
          <w:tab w:val="left" w:pos="1134"/>
        </w:tabs>
        <w:spacing w:after="160"/>
        <w:ind w:firstLine="567"/>
        <w:jc w:val="both"/>
        <w:rPr>
          <w:rFonts w:ascii="GHEA Grapalat" w:hAnsi="GHEA Grapalat"/>
          <w:sz w:val="22"/>
          <w:szCs w:val="22"/>
        </w:rPr>
      </w:pPr>
    </w:p>
    <w:p w14:paraId="23B4CFA0" w14:textId="77777777" w:rsidR="002849A6" w:rsidRPr="004D5A00" w:rsidRDefault="002849A6" w:rsidP="00861167">
      <w:pPr>
        <w:widowControl w:val="0"/>
        <w:tabs>
          <w:tab w:val="left" w:pos="1134"/>
        </w:tabs>
        <w:spacing w:after="160"/>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14:paraId="6332BFFB"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8DF667" w14:textId="77777777" w:rsidR="002849A6" w:rsidRPr="004D5A00" w:rsidRDefault="002849A6" w:rsidP="002849A6">
            <w:pPr>
              <w:widowControl w:val="0"/>
              <w:tabs>
                <w:tab w:val="left" w:pos="3402"/>
              </w:tabs>
              <w:spacing w:after="160"/>
              <w:ind w:left="360"/>
              <w:rPr>
                <w:rFonts w:ascii="GHEA Grapalat" w:hAnsi="GHEA Grapalat" w:cs="Sylfaen"/>
                <w:b/>
                <w:bCs/>
              </w:rPr>
            </w:pPr>
            <w:r w:rsidRPr="004D5A00">
              <w:rPr>
                <w:rFonts w:ascii="GHEA Grapalat" w:hAnsi="GHEA Grapalat"/>
              </w:rPr>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2849A6" w:rsidRPr="00B138F3" w14:paraId="5918199D"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FBF5F9" w14:textId="77777777"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14:paraId="42900959"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9B72CE" w14:textId="77777777"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14:paraId="29B4B0AA"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C3843C"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14:paraId="19B7DE38"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EA2C72"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14:paraId="268E46EF"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4C4CA"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14:paraId="3E70238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441897"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14:paraId="7A9836B7"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110275"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14:paraId="62AC3F6D"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780032"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14:paraId="6FA5B685"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A1A75"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14:paraId="20FC9D7C"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57F91D"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2849A6" w:rsidRPr="00B138F3" w14:paraId="28173DAF"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32709F"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2849A6" w:rsidRPr="00B138F3" w14:paraId="6701875D"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A625B6"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2849A6" w:rsidRPr="00B138F3" w14:paraId="2AAA4C3C"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B2E93B"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14:paraId="1AA28A7D"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3B5E6E"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14:paraId="01AA2C68"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79FCB"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14:paraId="6A0FC062"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763658" w14:textId="77777777" w:rsidR="002849A6" w:rsidRPr="00B138F3" w:rsidRDefault="002849A6" w:rsidP="00BD3F9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BD3F93">
              <w:rPr>
                <w:rFonts w:ascii="GHEA Grapalat" w:hAnsi="GHEA Grapalat"/>
              </w:rPr>
              <w:t>квалификации</w:t>
            </w:r>
            <w:r w:rsidRPr="00B138F3">
              <w:rPr>
                <w:rFonts w:ascii="GHEA Grapalat" w:hAnsi="GHEA Grapalat"/>
              </w:rPr>
              <w:t>)</w:t>
            </w:r>
          </w:p>
        </w:tc>
      </w:tr>
      <w:tr w:rsidR="002849A6" w:rsidRPr="00B138F3" w14:paraId="3569597F"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79546310"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14:paraId="4A491827"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B1A35"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14:paraId="6ABE509E"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307325" w14:textId="77777777"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14:paraId="3D9D793C" w14:textId="77777777" w:rsidTr="002849A6">
        <w:trPr>
          <w:trHeight w:val="3234"/>
        </w:trPr>
        <w:tc>
          <w:tcPr>
            <w:tcW w:w="5616" w:type="dxa"/>
            <w:tcBorders>
              <w:top w:val="nil"/>
              <w:left w:val="single" w:sz="4" w:space="0" w:color="auto"/>
              <w:bottom w:val="single" w:sz="4" w:space="0" w:color="auto"/>
              <w:right w:val="single" w:sz="4" w:space="0" w:color="auto"/>
            </w:tcBorders>
            <w:noWrap/>
            <w:vAlign w:val="bottom"/>
          </w:tcPr>
          <w:p w14:paraId="2227B91B" w14:textId="77777777"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8F51660" w14:textId="77777777" w:rsidR="002849A6" w:rsidRPr="00B138F3" w:rsidRDefault="002849A6" w:rsidP="002849A6">
            <w:pPr>
              <w:widowControl w:val="0"/>
              <w:spacing w:after="160"/>
              <w:rPr>
                <w:rFonts w:ascii="GHEA Grapalat" w:hAnsi="GHEA Grapalat" w:cs="Sylfaen"/>
              </w:rPr>
            </w:pPr>
          </w:p>
          <w:p w14:paraId="1D684B5A" w14:textId="77777777"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14:paraId="451F7371" w14:textId="77777777" w:rsidR="002849A6" w:rsidRPr="00B138F3" w:rsidRDefault="002849A6" w:rsidP="002849A6">
            <w:pPr>
              <w:widowControl w:val="0"/>
              <w:spacing w:after="160"/>
              <w:rPr>
                <w:rFonts w:ascii="GHEA Grapalat" w:hAnsi="GHEA Grapalat" w:cs="Sylfaen"/>
              </w:rPr>
            </w:pPr>
          </w:p>
          <w:p w14:paraId="629C9548"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2C17E631" w14:textId="77777777"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2BE6A305" w14:textId="77777777"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A08B9A7" w14:textId="77777777"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BC71668" w14:textId="77777777" w:rsidR="002849A6" w:rsidRPr="00B138F3" w:rsidRDefault="002849A6" w:rsidP="002849A6">
            <w:pPr>
              <w:widowControl w:val="0"/>
              <w:spacing w:after="160"/>
              <w:rPr>
                <w:rFonts w:ascii="GHEA Grapalat" w:hAnsi="GHEA Grapalat" w:cs="Sylfaen"/>
              </w:rPr>
            </w:pPr>
          </w:p>
          <w:p w14:paraId="2FB36C59"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115060A3" w14:textId="77777777" w:rsidR="002849A6" w:rsidRPr="00B138F3" w:rsidRDefault="002849A6" w:rsidP="002849A6">
            <w:pPr>
              <w:widowControl w:val="0"/>
              <w:spacing w:after="160"/>
              <w:jc w:val="right"/>
              <w:rPr>
                <w:rFonts w:ascii="GHEA Grapalat" w:hAnsi="GHEA Grapalat" w:cs="Tahoma"/>
              </w:rPr>
            </w:pPr>
          </w:p>
          <w:p w14:paraId="5397F992"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084E4443" w14:textId="77777777"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14:paraId="505F3421"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5D40C3CB" w14:textId="77777777"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8A42A26" w14:textId="77777777" w:rsidR="002849A6" w:rsidRPr="00B138F3" w:rsidRDefault="002849A6" w:rsidP="002849A6">
            <w:pPr>
              <w:widowControl w:val="0"/>
              <w:spacing w:after="160"/>
              <w:rPr>
                <w:rFonts w:ascii="GHEA Grapalat" w:hAnsi="GHEA Grapalat"/>
              </w:rPr>
            </w:pPr>
          </w:p>
          <w:p w14:paraId="6CF1C0C1" w14:textId="77777777"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14:paraId="117C9ADC" w14:textId="77777777"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44DAF61" w14:textId="77777777" w:rsidR="002849A6" w:rsidRPr="00B138F3" w:rsidRDefault="002849A6" w:rsidP="002849A6">
            <w:pPr>
              <w:widowControl w:val="0"/>
              <w:spacing w:after="160"/>
              <w:rPr>
                <w:rFonts w:ascii="GHEA Grapalat" w:hAnsi="GHEA Grapalat" w:cs="Tahoma"/>
              </w:rPr>
            </w:pPr>
          </w:p>
          <w:p w14:paraId="634E04B0" w14:textId="77777777"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4316B5DE" w14:textId="77777777"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94BEEFF" w14:textId="77777777" w:rsidR="002849A6" w:rsidRPr="00B138F3" w:rsidRDefault="002849A6" w:rsidP="002849A6">
            <w:pPr>
              <w:widowControl w:val="0"/>
              <w:spacing w:after="160"/>
              <w:rPr>
                <w:rFonts w:ascii="GHEA Grapalat" w:hAnsi="GHEA Grapalat" w:cs="Tahoma"/>
              </w:rPr>
            </w:pPr>
          </w:p>
          <w:p w14:paraId="511C9550" w14:textId="77777777"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14:paraId="5098EE63" w14:textId="77777777"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5FE1B04" w14:textId="77777777" w:rsidR="002849A6" w:rsidRPr="00B138F3" w:rsidRDefault="002849A6" w:rsidP="002849A6">
            <w:pPr>
              <w:widowControl w:val="0"/>
              <w:spacing w:after="160"/>
              <w:rPr>
                <w:rFonts w:ascii="GHEA Grapalat" w:hAnsi="GHEA Grapalat" w:cs="Arial"/>
              </w:rPr>
            </w:pPr>
          </w:p>
        </w:tc>
      </w:tr>
      <w:tr w:rsidR="002849A6" w:rsidRPr="00B138F3" w14:paraId="15231818"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6F5FC15C" w14:textId="77777777"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4789CB6D" w14:textId="77777777" w:rsidR="002849A6" w:rsidRPr="00B138F3" w:rsidRDefault="002849A6" w:rsidP="002849A6">
            <w:pPr>
              <w:widowControl w:val="0"/>
              <w:spacing w:after="160"/>
              <w:rPr>
                <w:rFonts w:ascii="GHEA Grapalat" w:hAnsi="GHEA Grapalat" w:cs="Sylfaen"/>
              </w:rPr>
            </w:pPr>
          </w:p>
          <w:p w14:paraId="0C4DE8BF" w14:textId="77777777"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3E69A31" w14:textId="77777777"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60B6031F" w14:textId="77777777" w:rsidR="002849A6" w:rsidRPr="00B138F3" w:rsidRDefault="002849A6" w:rsidP="002849A6">
            <w:pPr>
              <w:widowControl w:val="0"/>
              <w:spacing w:after="160"/>
              <w:rPr>
                <w:rFonts w:ascii="GHEA Grapalat" w:hAnsi="GHEA Grapalat"/>
              </w:rPr>
            </w:pPr>
          </w:p>
          <w:p w14:paraId="41A29461"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E6015CD" w14:textId="77777777" w:rsidR="002849A6" w:rsidRPr="00EC1F84" w:rsidRDefault="002849A6" w:rsidP="003D2FE2">
      <w:pPr>
        <w:widowControl w:val="0"/>
        <w:tabs>
          <w:tab w:val="left" w:pos="1134"/>
        </w:tabs>
        <w:spacing w:after="160"/>
        <w:ind w:firstLine="567"/>
        <w:jc w:val="both"/>
        <w:rPr>
          <w:rFonts w:ascii="GHEA Grapalat" w:hAnsi="GHEA Grapalat"/>
          <w:sz w:val="22"/>
          <w:szCs w:val="22"/>
        </w:rPr>
      </w:pPr>
    </w:p>
    <w:p w14:paraId="47314572" w14:textId="77777777" w:rsidR="00C3421C" w:rsidRPr="00B138F3" w:rsidRDefault="00C3421C" w:rsidP="00C3421C">
      <w:pPr>
        <w:widowControl w:val="0"/>
        <w:spacing w:after="160"/>
        <w:jc w:val="center"/>
        <w:rPr>
          <w:rFonts w:ascii="GHEA Grapalat" w:hAnsi="GHEA Grapalat" w:cs="Sylfaen"/>
        </w:rPr>
      </w:pPr>
    </w:p>
    <w:p w14:paraId="4841F683"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59AE019"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4193F71F"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D1AF1D9"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7C4A8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F434CCC"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3E5F358"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7B54A83"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0F871BD"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6301396"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6C369D"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B77E5B2"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1B3D481"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AEC0F7D"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22E6851"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BCD797"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0A799D1"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8C4B838"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DDC3F9F"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581733A"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5807A4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64A2C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4C64ED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6CC749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A090F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E5B5E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09A50E1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E8B1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08BDBA2"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075B89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37FBB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C1249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17AAFF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1B724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3FB3440"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10792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03C6D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EF4C57"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4508E9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3E88B13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BD554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C7E11DD"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B80092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ECDE8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2209C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7DE199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2E59F9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02578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DE4AEC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91124B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BA4B0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2DD67D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99C2DB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725D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EE36A5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5747A0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795AB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9B17D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AEDA33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72B00D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933F3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6ED0A7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EB7E0E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3CF8E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125AC1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D47664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5E32A21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CD070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F93BB8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18F4E3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B96C9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1872B4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9932D0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593A07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81DF3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C5C3E8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9D7B82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C18F3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39FBD9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238514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601CF1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8080A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BD444B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95CBCE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C6D78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84672E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1B348E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ACC364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719BA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76C9B9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C9A1F4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AE2FA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866B2C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6E503B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CC63AA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4B47F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E159AF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DE6B85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3ACDC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F6166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7B46E8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C5966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626BC3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70F4D9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1F875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1991D3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03327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23C626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01F73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67579F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3D46D5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38B6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B8D93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C72268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CA33BD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97079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A0A27D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2A6EE6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15691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6E937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1C3ED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695D010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3C2F8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8F8284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132D3A2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91BC8C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F2240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877E98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FE27C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4484E1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4E8919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25068D" w14:textId="77777777" w:rsidR="00C3421C" w:rsidRPr="00B138F3" w:rsidRDefault="00C3421C" w:rsidP="00EC6F0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EC6F0E">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C78FC6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DBBDB3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4813C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72A8FE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6DE907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59FEE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E93ADB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27B42B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FA8EF1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D4F025" w14:textId="77777777"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60D934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1D7205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FFBF5C"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25CF089"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2846F8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DB6FA3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A0E26E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E9DFC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D3A067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617002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6D10B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225FED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6AE3BD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53AC11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118B1C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F6874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BB0FDE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009162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A2C4F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6AC41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CF1A57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7D646F8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02B15B2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69818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999F3A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22513B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729A0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E8C58C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937DB9B"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EF0C46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5AC010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3B7779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03355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B23528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52308A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0F93D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CA72FD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4E22BC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A1DF30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73E28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8C5320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01BFA4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5C315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7DD59A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1C62CD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AB342F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478427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01047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41560E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332B08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AA9FC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EC1723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E483DD1"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1506CC4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9B546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602E17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78F91F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DF18A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EC2994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A7F69B3"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1F3DF77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66D0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D21346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DE345B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F6DE5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BC8D7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38CE51B"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028C430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4BE5C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5BAD0B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AE5087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839CB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7201B9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5CFDE34"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6A95B6F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F3A6E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357ADF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5B99B6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C8A5FA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84893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E9022D9" w14:textId="77777777" w:rsidR="00C3421C" w:rsidRPr="00B138F3" w:rsidRDefault="00C3421C" w:rsidP="003D2146">
            <w:pPr>
              <w:widowControl w:val="0"/>
              <w:spacing w:after="120"/>
              <w:jc w:val="center"/>
              <w:rPr>
                <w:rFonts w:ascii="GHEA Grapalat" w:hAnsi="GHEA Grapalat"/>
                <w:sz w:val="18"/>
                <w:szCs w:val="18"/>
              </w:rPr>
            </w:pPr>
          </w:p>
        </w:tc>
      </w:tr>
      <w:tr w:rsidR="00FF3DE9" w:rsidRPr="00B138F3" w14:paraId="6FCCDE4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98532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ABA046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D49024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E9EDA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D4E396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CFC8D7E" w14:textId="77777777" w:rsidR="00C3421C" w:rsidRPr="00B138F3" w:rsidRDefault="00C3421C" w:rsidP="003D2146">
            <w:pPr>
              <w:widowControl w:val="0"/>
              <w:spacing w:after="120"/>
              <w:jc w:val="center"/>
              <w:rPr>
                <w:rFonts w:ascii="GHEA Grapalat" w:hAnsi="GHEA Grapalat"/>
                <w:sz w:val="18"/>
                <w:szCs w:val="18"/>
              </w:rPr>
            </w:pPr>
          </w:p>
        </w:tc>
      </w:tr>
    </w:tbl>
    <w:p w14:paraId="21786340" w14:textId="77777777" w:rsidR="001005B0" w:rsidRPr="00B138F3" w:rsidRDefault="001005B0" w:rsidP="00B46D58">
      <w:pPr>
        <w:widowControl w:val="0"/>
        <w:spacing w:after="160"/>
        <w:ind w:left="567" w:right="565"/>
        <w:jc w:val="center"/>
        <w:rPr>
          <w:rFonts w:ascii="GHEA Grapalat" w:hAnsi="GHEA Grapalat"/>
          <w:b/>
        </w:rPr>
      </w:pPr>
    </w:p>
    <w:p w14:paraId="228441BA" w14:textId="77777777" w:rsidR="001005B0" w:rsidRPr="00B138F3" w:rsidRDefault="001005B0" w:rsidP="00B46D58">
      <w:pPr>
        <w:widowControl w:val="0"/>
        <w:spacing w:after="160"/>
        <w:ind w:left="567" w:right="565"/>
        <w:jc w:val="center"/>
        <w:rPr>
          <w:rFonts w:ascii="GHEA Grapalat" w:hAnsi="GHEA Grapalat"/>
          <w:b/>
        </w:rPr>
      </w:pPr>
    </w:p>
    <w:p w14:paraId="46DA4E3E" w14:textId="77777777" w:rsidR="001005B0" w:rsidRPr="00B138F3" w:rsidRDefault="001005B0" w:rsidP="00B46D58">
      <w:pPr>
        <w:widowControl w:val="0"/>
        <w:spacing w:after="160"/>
        <w:ind w:left="567" w:right="565"/>
        <w:jc w:val="center"/>
        <w:rPr>
          <w:rFonts w:ascii="GHEA Grapalat" w:hAnsi="GHEA Grapalat"/>
          <w:b/>
        </w:rPr>
      </w:pPr>
    </w:p>
    <w:p w14:paraId="3FF879EA" w14:textId="77777777" w:rsidR="001005B0" w:rsidRPr="00B138F3" w:rsidRDefault="001005B0" w:rsidP="00B46D58">
      <w:pPr>
        <w:widowControl w:val="0"/>
        <w:spacing w:after="160"/>
        <w:ind w:left="567" w:right="565"/>
        <w:jc w:val="center"/>
        <w:rPr>
          <w:rFonts w:ascii="GHEA Grapalat" w:hAnsi="GHEA Grapalat"/>
          <w:b/>
        </w:rPr>
      </w:pPr>
    </w:p>
    <w:p w14:paraId="3A69D43C" w14:textId="77777777" w:rsidR="001005B0" w:rsidRPr="00B138F3" w:rsidRDefault="001005B0" w:rsidP="00B46D58">
      <w:pPr>
        <w:widowControl w:val="0"/>
        <w:spacing w:after="160"/>
        <w:ind w:left="567" w:right="565"/>
        <w:jc w:val="center"/>
        <w:rPr>
          <w:rFonts w:ascii="GHEA Grapalat" w:hAnsi="GHEA Grapalat"/>
          <w:b/>
        </w:rPr>
      </w:pPr>
    </w:p>
    <w:p w14:paraId="08FFCD8E" w14:textId="77777777" w:rsidR="001005B0" w:rsidRPr="00B138F3" w:rsidRDefault="001005B0" w:rsidP="00B46D58">
      <w:pPr>
        <w:widowControl w:val="0"/>
        <w:spacing w:after="160"/>
        <w:ind w:left="567" w:right="565"/>
        <w:jc w:val="center"/>
        <w:rPr>
          <w:rFonts w:ascii="GHEA Grapalat" w:hAnsi="GHEA Grapalat"/>
          <w:b/>
        </w:rPr>
      </w:pPr>
    </w:p>
    <w:p w14:paraId="587D6633" w14:textId="77777777" w:rsidR="00F331AD" w:rsidRPr="002A4554" w:rsidRDefault="00F331AD" w:rsidP="00235549">
      <w:pPr>
        <w:widowControl w:val="0"/>
        <w:spacing w:after="160"/>
        <w:ind w:firstLine="567"/>
        <w:jc w:val="right"/>
        <w:rPr>
          <w:rFonts w:ascii="GHEA Grapalat" w:hAnsi="GHEA Grapalat"/>
          <w:b/>
        </w:rPr>
      </w:pPr>
    </w:p>
    <w:p w14:paraId="5DC69368" w14:textId="77777777" w:rsidR="008D24C2" w:rsidRPr="00230D36" w:rsidRDefault="008D24C2" w:rsidP="00235549">
      <w:pPr>
        <w:widowControl w:val="0"/>
        <w:spacing w:after="160"/>
        <w:ind w:firstLine="567"/>
        <w:jc w:val="right"/>
        <w:rPr>
          <w:rFonts w:ascii="GHEA Grapalat" w:hAnsi="GHEA Grapalat"/>
          <w:b/>
        </w:rPr>
      </w:pPr>
    </w:p>
    <w:p w14:paraId="2611F7AA" w14:textId="77777777" w:rsidR="008D24C2" w:rsidRPr="00230D36" w:rsidRDefault="008D24C2" w:rsidP="00235549">
      <w:pPr>
        <w:widowControl w:val="0"/>
        <w:spacing w:after="160"/>
        <w:ind w:firstLine="567"/>
        <w:jc w:val="right"/>
        <w:rPr>
          <w:rFonts w:ascii="GHEA Grapalat" w:hAnsi="GHEA Grapalat"/>
          <w:b/>
        </w:rPr>
      </w:pPr>
    </w:p>
    <w:p w14:paraId="1A570A67" w14:textId="77777777" w:rsidR="008D24C2" w:rsidRPr="00230D36" w:rsidRDefault="008D24C2" w:rsidP="00235549">
      <w:pPr>
        <w:widowControl w:val="0"/>
        <w:spacing w:after="160"/>
        <w:ind w:firstLine="567"/>
        <w:jc w:val="right"/>
        <w:rPr>
          <w:rFonts w:ascii="GHEA Grapalat" w:hAnsi="GHEA Grapalat"/>
          <w:b/>
        </w:rPr>
      </w:pPr>
    </w:p>
    <w:p w14:paraId="1836DC80" w14:textId="77777777" w:rsidR="008D24C2" w:rsidRPr="00230D36" w:rsidRDefault="008D24C2" w:rsidP="00235549">
      <w:pPr>
        <w:widowControl w:val="0"/>
        <w:spacing w:after="160"/>
        <w:ind w:firstLine="567"/>
        <w:jc w:val="right"/>
        <w:rPr>
          <w:rFonts w:ascii="GHEA Grapalat" w:hAnsi="GHEA Grapalat"/>
          <w:b/>
        </w:rPr>
      </w:pPr>
    </w:p>
    <w:p w14:paraId="0BB5CE21" w14:textId="77777777" w:rsidR="008D24C2" w:rsidRPr="00230D36" w:rsidRDefault="008D24C2" w:rsidP="00235549">
      <w:pPr>
        <w:widowControl w:val="0"/>
        <w:spacing w:after="160"/>
        <w:ind w:firstLine="567"/>
        <w:jc w:val="right"/>
        <w:rPr>
          <w:rFonts w:ascii="GHEA Grapalat" w:hAnsi="GHEA Grapalat"/>
          <w:b/>
        </w:rPr>
      </w:pPr>
    </w:p>
    <w:p w14:paraId="58B1813B" w14:textId="77777777" w:rsidR="008D24C2" w:rsidRPr="00230D36" w:rsidRDefault="008D24C2" w:rsidP="00235549">
      <w:pPr>
        <w:widowControl w:val="0"/>
        <w:spacing w:after="160"/>
        <w:ind w:firstLine="567"/>
        <w:jc w:val="right"/>
        <w:rPr>
          <w:rFonts w:ascii="GHEA Grapalat" w:hAnsi="GHEA Grapalat"/>
          <w:b/>
        </w:rPr>
      </w:pPr>
    </w:p>
    <w:p w14:paraId="2CB7ABF2" w14:textId="77777777" w:rsidR="008D24C2" w:rsidRPr="00230D36" w:rsidRDefault="008D24C2" w:rsidP="00235549">
      <w:pPr>
        <w:widowControl w:val="0"/>
        <w:spacing w:after="160"/>
        <w:ind w:firstLine="567"/>
        <w:jc w:val="right"/>
        <w:rPr>
          <w:rFonts w:ascii="GHEA Grapalat" w:hAnsi="GHEA Grapalat"/>
          <w:b/>
        </w:rPr>
      </w:pPr>
    </w:p>
    <w:p w14:paraId="1D4C31E4" w14:textId="77777777" w:rsidR="008D24C2" w:rsidRPr="00230D36" w:rsidRDefault="008D24C2" w:rsidP="00235549">
      <w:pPr>
        <w:widowControl w:val="0"/>
        <w:spacing w:after="160"/>
        <w:ind w:firstLine="567"/>
        <w:jc w:val="right"/>
        <w:rPr>
          <w:rFonts w:ascii="GHEA Grapalat" w:hAnsi="GHEA Grapalat"/>
          <w:b/>
        </w:rPr>
      </w:pPr>
    </w:p>
    <w:p w14:paraId="0F22BC8A" w14:textId="77777777" w:rsidR="008D24C2" w:rsidRPr="00230D36" w:rsidRDefault="008D24C2" w:rsidP="00235549">
      <w:pPr>
        <w:widowControl w:val="0"/>
        <w:spacing w:after="160"/>
        <w:ind w:firstLine="567"/>
        <w:jc w:val="right"/>
        <w:rPr>
          <w:rFonts w:ascii="GHEA Grapalat" w:hAnsi="GHEA Grapalat"/>
          <w:b/>
        </w:rPr>
      </w:pPr>
    </w:p>
    <w:p w14:paraId="2A3D6C78" w14:textId="77777777" w:rsidR="00D24392" w:rsidRPr="005F2C25" w:rsidRDefault="00D24392" w:rsidP="00861167">
      <w:pPr>
        <w:widowControl w:val="0"/>
        <w:spacing w:after="160"/>
        <w:rPr>
          <w:rFonts w:ascii="GHEA Grapalat" w:hAnsi="GHEA Grapalat"/>
          <w:i/>
        </w:rPr>
      </w:pPr>
    </w:p>
    <w:p w14:paraId="11770FB6" w14:textId="77777777" w:rsidR="00D24392" w:rsidRPr="005F2C25" w:rsidRDefault="00D24392" w:rsidP="000A214C">
      <w:pPr>
        <w:widowControl w:val="0"/>
        <w:spacing w:after="160"/>
        <w:jc w:val="right"/>
        <w:rPr>
          <w:rFonts w:ascii="GHEA Grapalat" w:hAnsi="GHEA Grapalat"/>
          <w:i/>
        </w:rPr>
      </w:pPr>
    </w:p>
    <w:p w14:paraId="1FA283F9"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72DB6BCD" w14:textId="0379C979" w:rsidR="00861167" w:rsidRPr="00861167" w:rsidRDefault="00861167" w:rsidP="00861167">
      <w:pPr>
        <w:pStyle w:val="BodyTextIndent3"/>
        <w:widowControl w:val="0"/>
        <w:spacing w:after="160" w:line="240" w:lineRule="auto"/>
        <w:jc w:val="right"/>
        <w:rPr>
          <w:rFonts w:ascii="GHEA Grapalat" w:hAnsi="GHEA Grapalat" w:cs="Arial"/>
          <w:bCs/>
          <w:sz w:val="24"/>
          <w:szCs w:val="24"/>
        </w:rPr>
      </w:pPr>
      <w:r w:rsidRPr="00861167">
        <w:rPr>
          <w:rFonts w:ascii="GHEA Grapalat" w:hAnsi="GHEA Grapalat"/>
          <w:bCs/>
          <w:sz w:val="24"/>
          <w:szCs w:val="24"/>
        </w:rPr>
        <w:t xml:space="preserve">к Приглашению на </w:t>
      </w:r>
      <w:r w:rsidR="002D2947" w:rsidRPr="002D2947">
        <w:rPr>
          <w:rFonts w:ascii="GHEA Grapalat" w:hAnsi="GHEA Grapalat"/>
          <w:bCs/>
          <w:sz w:val="24"/>
          <w:szCs w:val="24"/>
        </w:rPr>
        <w:t>запрос котировок</w:t>
      </w:r>
      <w:r w:rsidRPr="00861167">
        <w:rPr>
          <w:rFonts w:ascii="GHEA Grapalat" w:hAnsi="GHEA Grapalat" w:cs="Arial"/>
          <w:bCs/>
          <w:sz w:val="24"/>
          <w:szCs w:val="24"/>
        </w:rPr>
        <w:br/>
      </w:r>
      <w:r w:rsidRPr="00861167">
        <w:rPr>
          <w:rFonts w:ascii="GHEA Grapalat" w:hAnsi="GHEA Grapalat"/>
          <w:bCs/>
          <w:sz w:val="24"/>
          <w:szCs w:val="24"/>
        </w:rPr>
        <w:t xml:space="preserve">под кодом " </w:t>
      </w:r>
      <w:r w:rsidR="00831BEC">
        <w:rPr>
          <w:rFonts w:ascii="GHEA Grapalat" w:hAnsi="GHEA Grapalat"/>
          <w:bCs/>
          <w:sz w:val="24"/>
          <w:szCs w:val="24"/>
        </w:rPr>
        <w:t>EQ-GHAShDzB-26/33</w:t>
      </w:r>
      <w:r w:rsidRPr="00861167">
        <w:rPr>
          <w:rFonts w:ascii="GHEA Grapalat" w:hAnsi="GHEA Grapalat"/>
          <w:bCs/>
          <w:sz w:val="24"/>
          <w:szCs w:val="24"/>
        </w:rPr>
        <w:t>''</w:t>
      </w:r>
    </w:p>
    <w:p w14:paraId="79C1161A" w14:textId="77777777" w:rsidR="00AF4211" w:rsidRPr="002A4554" w:rsidRDefault="00AF4211" w:rsidP="000A214C">
      <w:pPr>
        <w:widowControl w:val="0"/>
        <w:spacing w:after="160"/>
        <w:jc w:val="center"/>
        <w:rPr>
          <w:rFonts w:ascii="GHEA Grapalat" w:hAnsi="GHEA Grapalat"/>
          <w:b/>
        </w:rPr>
      </w:pPr>
    </w:p>
    <w:p w14:paraId="7F79D9D4"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00A699EC"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1F273347" w14:textId="77777777" w:rsidTr="003D2146">
        <w:tc>
          <w:tcPr>
            <w:tcW w:w="4786" w:type="dxa"/>
          </w:tcPr>
          <w:p w14:paraId="126BA89C" w14:textId="77777777"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47303327" w14:textId="77777777"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7"/>
              <w:t>**</w:t>
            </w:r>
          </w:p>
        </w:tc>
      </w:tr>
    </w:tbl>
    <w:p w14:paraId="3DE6ED54" w14:textId="77777777" w:rsidR="000A214C" w:rsidRPr="00B138F3" w:rsidRDefault="000A214C" w:rsidP="000A214C">
      <w:pPr>
        <w:widowControl w:val="0"/>
        <w:spacing w:after="160"/>
        <w:rPr>
          <w:rFonts w:ascii="GHEA Grapalat" w:hAnsi="GHEA Grapalat" w:cs="GHEA Grapalat"/>
          <w:b/>
        </w:rPr>
      </w:pPr>
    </w:p>
    <w:p w14:paraId="5F2B94BE"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25F62613"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6F1F73B4"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24A6A133"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2782EF14"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51AAC07" w14:textId="77777777" w:rsidR="007965E0" w:rsidRPr="00572A57" w:rsidRDefault="007965E0" w:rsidP="000A214C">
      <w:pPr>
        <w:widowControl w:val="0"/>
        <w:spacing w:after="160"/>
        <w:jc w:val="center"/>
        <w:rPr>
          <w:rFonts w:ascii="GHEA Grapalat" w:hAnsi="GHEA Grapalat"/>
          <w:b/>
        </w:rPr>
      </w:pPr>
    </w:p>
    <w:p w14:paraId="4B46799C"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69B4332E"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411C5FED"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7898D65E"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1A64DB19"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2A3606C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5AFD39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5544D7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E2DE9A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w:t>
      </w:r>
      <w:r w:rsidRPr="00B138F3">
        <w:rPr>
          <w:rFonts w:ascii="GHEA Grapalat" w:hAnsi="GHEA Grapalat"/>
        </w:rPr>
        <w:lastRenderedPageBreak/>
        <w:t xml:space="preserve">счета Компании всей суммы, указанной в Требовании, без дополнительного акцептования. </w:t>
      </w:r>
    </w:p>
    <w:p w14:paraId="0269E13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2F1FF9B"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8E7A41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98FF65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C0337E">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2E9CFC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C0337E">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3ED4E84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C0337E">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8DF9D4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C0337E">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5A04F3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C0337E">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720C6000" w14:textId="77777777" w:rsidR="007965E0" w:rsidRPr="00572A57" w:rsidRDefault="007965E0" w:rsidP="000A214C">
      <w:pPr>
        <w:widowControl w:val="0"/>
        <w:spacing w:after="160"/>
        <w:jc w:val="center"/>
        <w:rPr>
          <w:rFonts w:ascii="GHEA Grapalat" w:hAnsi="GHEA Grapalat"/>
          <w:b/>
        </w:rPr>
      </w:pPr>
    </w:p>
    <w:p w14:paraId="5FCBCA79" w14:textId="77777777" w:rsidR="007965E0" w:rsidRPr="00572A57" w:rsidRDefault="007965E0" w:rsidP="000A214C">
      <w:pPr>
        <w:widowControl w:val="0"/>
        <w:spacing w:after="160"/>
        <w:jc w:val="center"/>
        <w:rPr>
          <w:rFonts w:ascii="GHEA Grapalat" w:hAnsi="GHEA Grapalat"/>
          <w:b/>
        </w:rPr>
      </w:pPr>
    </w:p>
    <w:p w14:paraId="28236225" w14:textId="77777777" w:rsidR="000A214C" w:rsidRPr="00572A57" w:rsidRDefault="000A214C" w:rsidP="000A214C">
      <w:pPr>
        <w:widowControl w:val="0"/>
        <w:spacing w:after="160"/>
        <w:jc w:val="center"/>
        <w:rPr>
          <w:rFonts w:ascii="GHEA Grapalat" w:hAnsi="GHEA Grapalat"/>
          <w:b/>
        </w:rPr>
      </w:pPr>
      <w:r w:rsidRPr="00B138F3">
        <w:rPr>
          <w:rFonts w:ascii="GHEA Grapalat" w:hAnsi="GHEA Grapalat"/>
          <w:b/>
        </w:rPr>
        <w:t>2. Иные условия</w:t>
      </w:r>
    </w:p>
    <w:p w14:paraId="7078E547" w14:textId="77777777" w:rsidR="007965E0" w:rsidRPr="00572A57" w:rsidRDefault="007965E0" w:rsidP="000A214C">
      <w:pPr>
        <w:widowControl w:val="0"/>
        <w:spacing w:after="160"/>
        <w:jc w:val="center"/>
        <w:rPr>
          <w:rFonts w:ascii="GHEA Grapalat" w:hAnsi="GHEA Grapalat" w:cs="GHEA Grapalat"/>
          <w:b/>
          <w:bCs/>
        </w:rPr>
      </w:pPr>
    </w:p>
    <w:p w14:paraId="6900CBB4" w14:textId="77777777" w:rsidR="00ED4719" w:rsidRPr="00B138F3" w:rsidRDefault="000A214C" w:rsidP="00ED4719">
      <w:pPr>
        <w:widowControl w:val="0"/>
        <w:tabs>
          <w:tab w:val="left" w:pos="1134"/>
        </w:tabs>
        <w:spacing w:after="160"/>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ED4719" w:rsidRPr="00DC49CB">
        <w:rPr>
          <w:rFonts w:ascii="GHEA Grapalat" w:hAnsi="GHEA Grapalat"/>
        </w:rPr>
        <w:t xml:space="preserve">до двадцатого рабочего дня, </w:t>
      </w:r>
      <w:r w:rsidR="00AB3267" w:rsidRPr="00DC49CB">
        <w:rPr>
          <w:rFonts w:ascii="GHEA Grapalat" w:hAnsi="GHEA Grapalat"/>
        </w:rPr>
        <w:t xml:space="preserve">следующего за последним днем </w:t>
      </w:r>
      <w:r w:rsidR="00CA2227" w:rsidRPr="00CA2227">
        <w:rPr>
          <w:rFonts w:ascii="GHEA Grapalat" w:hAnsi="GHEA Grapalat"/>
        </w:rPr>
        <w:t>полного выполнения</w:t>
      </w:r>
      <w:r w:rsidR="00AB3267" w:rsidRPr="00DC49CB">
        <w:rPr>
          <w:rFonts w:ascii="GHEA Grapalat" w:hAnsi="GHEA Grapalat"/>
        </w:rPr>
        <w:t xml:space="preserve"> взятых </w:t>
      </w:r>
      <w:r w:rsidR="00CA2227" w:rsidRPr="00CA2227">
        <w:rPr>
          <w:rFonts w:ascii="GHEA Grapalat" w:hAnsi="GHEA Grapalat"/>
        </w:rPr>
        <w:t>К</w:t>
      </w:r>
      <w:r w:rsidR="00AB3267" w:rsidRPr="00DC49CB">
        <w:rPr>
          <w:rFonts w:ascii="GHEA Grapalat" w:hAnsi="GHEA Grapalat"/>
        </w:rPr>
        <w:t>омпанией по заключаемому договору обязательств, включительно.</w:t>
      </w:r>
    </w:p>
    <w:p w14:paraId="5E939C6B" w14:textId="77777777"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lastRenderedPageBreak/>
        <w:t>2.2.</w:t>
      </w:r>
      <w:r w:rsidRPr="00B138F3">
        <w:rPr>
          <w:rFonts w:ascii="GHEA Grapalat" w:hAnsi="GHEA Grapalat"/>
        </w:rPr>
        <w:tab/>
        <w:t xml:space="preserve">Представив настоящее Соглашение и прилагаемое Требование в Банк-плательщик: </w:t>
      </w:r>
    </w:p>
    <w:p w14:paraId="5FE4A184" w14:textId="77777777"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61152D54" w14:textId="77777777"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478CA55" w14:textId="77777777"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8F6D80D"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20CB34E7"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EB9550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6FF3EC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918980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1F8D642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E478EE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A40DA0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4F9104A"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1F2C73D"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9D25FA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66AB6FB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9E8A8B9"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4D9DAFBA"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14:paraId="6FE94F1E"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6B4957" w14:textId="77777777"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1449E957"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D1ACC" w14:textId="77777777"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1DCC170D"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9714A" w14:textId="77777777"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5852070B"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9D083E"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363C8CA8"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E506A3"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59CE166C"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ECE305"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B71825C"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3F24BF"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1A44745"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A2EE7F"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6B00F48B"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4EE056"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3EC358C6"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271C5"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71D5132C"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318556"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36E13D14"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4D8482"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2C5549B8"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F0F789"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30C31169"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F9D090"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2B5A3266"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FAE9A"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B9FB360"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4C2E79"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0B7571C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B10E12"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B138F3" w:rsidRPr="00B138F3" w14:paraId="28EF34FF"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3399A8D8"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1690E86A"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D0DBE5"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7F0E4F37"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30E6AD" w14:textId="77777777"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02AF9A8B"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6301DF0C" w14:textId="77777777"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9D6C91E" w14:textId="77777777" w:rsidR="00BE2572" w:rsidRPr="00B138F3" w:rsidRDefault="00BE2572" w:rsidP="002849A6">
            <w:pPr>
              <w:widowControl w:val="0"/>
              <w:spacing w:after="160"/>
              <w:rPr>
                <w:rFonts w:ascii="GHEA Grapalat" w:hAnsi="GHEA Grapalat" w:cs="Sylfaen"/>
              </w:rPr>
            </w:pPr>
          </w:p>
          <w:p w14:paraId="1FEE641C" w14:textId="77777777"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14:paraId="17834258" w14:textId="77777777" w:rsidR="00BE2572" w:rsidRPr="00B138F3" w:rsidRDefault="00BE2572" w:rsidP="002849A6">
            <w:pPr>
              <w:widowControl w:val="0"/>
              <w:spacing w:after="160"/>
              <w:rPr>
                <w:rFonts w:ascii="GHEA Grapalat" w:hAnsi="GHEA Grapalat" w:cs="Sylfaen"/>
              </w:rPr>
            </w:pPr>
          </w:p>
          <w:p w14:paraId="2194D7FA"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662E5986" w14:textId="77777777" w:rsidR="00BE2572" w:rsidRPr="00B138F3" w:rsidRDefault="00BE2572" w:rsidP="002849A6">
            <w:pPr>
              <w:widowControl w:val="0"/>
              <w:spacing w:after="160"/>
              <w:rPr>
                <w:rFonts w:ascii="GHEA Grapalat" w:hAnsi="GHEA Grapalat" w:cs="Sylfaen"/>
              </w:rPr>
            </w:pPr>
          </w:p>
          <w:p w14:paraId="1B2D635E" w14:textId="77777777"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749C007" w14:textId="77777777"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3588CD5" w14:textId="77777777"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71F9B60" w14:textId="77777777" w:rsidR="00BE2572" w:rsidRPr="00B138F3" w:rsidRDefault="00BE2572" w:rsidP="002849A6">
            <w:pPr>
              <w:widowControl w:val="0"/>
              <w:spacing w:after="160"/>
              <w:rPr>
                <w:rFonts w:ascii="GHEA Grapalat" w:hAnsi="GHEA Grapalat" w:cs="Sylfaen"/>
              </w:rPr>
            </w:pPr>
          </w:p>
          <w:p w14:paraId="32987D1B"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1F043660" w14:textId="77777777" w:rsidR="00BE2572" w:rsidRPr="00B138F3" w:rsidRDefault="00BE2572" w:rsidP="002849A6">
            <w:pPr>
              <w:widowControl w:val="0"/>
              <w:spacing w:after="160"/>
              <w:jc w:val="right"/>
              <w:rPr>
                <w:rFonts w:ascii="GHEA Grapalat" w:hAnsi="GHEA Grapalat" w:cs="Tahoma"/>
              </w:rPr>
            </w:pPr>
          </w:p>
          <w:p w14:paraId="7FA6B1E0"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3902D6A3" w14:textId="77777777" w:rsidR="00BE2572" w:rsidRPr="00B138F3" w:rsidRDefault="00BE2572" w:rsidP="002849A6">
            <w:pPr>
              <w:widowControl w:val="0"/>
              <w:spacing w:after="160"/>
              <w:rPr>
                <w:rFonts w:ascii="GHEA Grapalat" w:hAnsi="GHEA Grapalat" w:cs="Sylfaen"/>
              </w:rPr>
            </w:pPr>
          </w:p>
          <w:p w14:paraId="3CF0F339" w14:textId="77777777"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56EA96A"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25C868E4" w14:textId="77777777"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146CB49F" w14:textId="77777777" w:rsidR="00BE2572" w:rsidRPr="00B138F3" w:rsidRDefault="00BE2572" w:rsidP="002849A6">
            <w:pPr>
              <w:widowControl w:val="0"/>
              <w:spacing w:after="160"/>
              <w:rPr>
                <w:rFonts w:ascii="GHEA Grapalat" w:hAnsi="GHEA Grapalat"/>
              </w:rPr>
            </w:pPr>
          </w:p>
          <w:p w14:paraId="2959EE50" w14:textId="77777777"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14:paraId="7A182F87" w14:textId="77777777"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CE43E4A" w14:textId="77777777" w:rsidR="00BE2572" w:rsidRPr="00B138F3" w:rsidRDefault="00BE2572" w:rsidP="002849A6">
            <w:pPr>
              <w:widowControl w:val="0"/>
              <w:spacing w:after="160"/>
              <w:rPr>
                <w:rFonts w:ascii="GHEA Grapalat" w:hAnsi="GHEA Grapalat" w:cs="Tahoma"/>
              </w:rPr>
            </w:pPr>
          </w:p>
          <w:p w14:paraId="2B365442" w14:textId="77777777"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E4B245E" w14:textId="77777777"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3BF136D" w14:textId="77777777" w:rsidR="00BE2572" w:rsidRPr="00B138F3" w:rsidRDefault="00BE2572" w:rsidP="002849A6">
            <w:pPr>
              <w:widowControl w:val="0"/>
              <w:spacing w:after="160"/>
              <w:rPr>
                <w:rFonts w:ascii="GHEA Grapalat" w:hAnsi="GHEA Grapalat" w:cs="Tahoma"/>
              </w:rPr>
            </w:pPr>
          </w:p>
          <w:p w14:paraId="5458F7F1" w14:textId="77777777"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14:paraId="742CACFE" w14:textId="77777777"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0F5814F" w14:textId="77777777" w:rsidR="00BE2572" w:rsidRPr="00B138F3" w:rsidRDefault="00BE2572" w:rsidP="002849A6">
            <w:pPr>
              <w:widowControl w:val="0"/>
              <w:spacing w:after="160"/>
              <w:rPr>
                <w:rFonts w:ascii="GHEA Grapalat" w:hAnsi="GHEA Grapalat" w:cs="Arial"/>
              </w:rPr>
            </w:pPr>
          </w:p>
        </w:tc>
      </w:tr>
      <w:tr w:rsidR="00B138F3" w:rsidRPr="00B138F3" w14:paraId="268B6747"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516608C5" w14:textId="77777777"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26B4F6C" w14:textId="77777777" w:rsidR="00BE2572" w:rsidRPr="00B138F3" w:rsidRDefault="00BE2572" w:rsidP="002849A6">
            <w:pPr>
              <w:widowControl w:val="0"/>
              <w:spacing w:after="160"/>
              <w:rPr>
                <w:rFonts w:ascii="GHEA Grapalat" w:hAnsi="GHEA Grapalat" w:cs="Sylfaen"/>
              </w:rPr>
            </w:pPr>
          </w:p>
          <w:p w14:paraId="79D2C49D" w14:textId="77777777"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5CDA7D5" w14:textId="77777777"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DAC6653" w14:textId="77777777" w:rsidR="00BE2572" w:rsidRPr="00B138F3" w:rsidRDefault="00BE2572" w:rsidP="002849A6">
            <w:pPr>
              <w:widowControl w:val="0"/>
              <w:spacing w:after="160"/>
              <w:rPr>
                <w:rFonts w:ascii="GHEA Grapalat" w:hAnsi="GHEA Grapalat"/>
              </w:rPr>
            </w:pPr>
          </w:p>
          <w:p w14:paraId="39DE7716"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D05D1EE" w14:textId="77777777" w:rsidR="00BE2572" w:rsidRPr="00B138F3" w:rsidRDefault="00BE2572" w:rsidP="00BE2572">
      <w:pPr>
        <w:widowControl w:val="0"/>
        <w:spacing w:after="160"/>
        <w:jc w:val="center"/>
        <w:rPr>
          <w:rFonts w:ascii="GHEA Grapalat" w:hAnsi="GHEA Grapalat" w:cs="Sylfaen"/>
        </w:rPr>
      </w:pPr>
    </w:p>
    <w:p w14:paraId="735367B5"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1BE7932"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633C6979"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67B31F1"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A73FE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E4AEE1C"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B9D91AC"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6EA43BB"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4354B62"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B99982F"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E703C03"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22BAF903"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9EFAB39"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A88A051"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14B9916D"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37E7C2"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EC2C4F5"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10ACFC8"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6D21143"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3ECF681"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7E90F4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0CBEE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A04F95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BDD57E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8199E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7F9DEE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DB6384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CA64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1830F0A"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BE4BD0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34EA4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0C376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778C52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97E5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590B056"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AC9C03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DEE65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A36E5C7"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719E52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45899EA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3188D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A5CA2F6"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EE489F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8C9C7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5B911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CDA15F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E7D125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99314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F04F5B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C52734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1D147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0A67FA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48C721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36B06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01992B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01D6A2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7DB8C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25772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D586E4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7A26DE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01A85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9A3A5C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61AFE6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9FC4E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052F22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9204FC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5B2B39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5FD9A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12D396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F00E40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A0F2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E64472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80B546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517CF7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0611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AB9F39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AC2DD3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AC8BE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67ED98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B6B0E7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E0781B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7DE97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2720B5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C28E5C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04352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478D22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A22A45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4CCB23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07F05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89D2A6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0708C9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CEF25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6330FB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FEF278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DC8510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DE0D6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0B5C47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83F206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CC314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8BE47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9EE433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8F19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5B9710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632938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193E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A3EF2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51B0DD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384E44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96C1C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69576E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EFEE34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618AC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15134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390C29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ACC219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35789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A5F1C2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DC8F1D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F1C85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69FEDF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0795C0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3DC0F4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31FF7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D224EF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383D738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885517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D940DA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514C8F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42708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E2E5A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A91C50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40C40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0AD57F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D86EA0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6E9FF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3FAD63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8F7D00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F42ED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3B53AC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A9CD43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68AE16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CCB50E" w14:textId="77777777"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74AC1D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9FC04C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509A91"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434676B4"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144C2E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5F6579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DC763B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F5C51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3796142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9053D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EC5A7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0580D8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0CD78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0B43E5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838897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496FD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D53AD5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E2EE67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4B10C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CEB38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ECAF03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1A6ED04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329CCA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FE35A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25D33F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C9E6A1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58970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5A79C0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A1964FB"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B4399A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B6A2C1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C1CEC4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9C6D1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D12108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90FF61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607FF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518DAC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8DCDC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9BB11A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A1C34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4CD3FF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11B403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7B703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38DFAE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8DE42F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1BC8EB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21AA40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A0854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126311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136049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5AE86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A927F3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126A1D2"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00C039C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14210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643BF1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007B6D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FF3BB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4A39A7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369110E"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3D4DB0C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754C2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3F74B3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10E24A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A0C4B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A7036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23A9AB4"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571B816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8388E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928473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941948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ECB13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A56D26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FD2DAA9"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5A93466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40179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6D51D0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8C63E2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84A232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F33344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A689E72" w14:textId="77777777" w:rsidR="00BE2572" w:rsidRPr="00B138F3" w:rsidRDefault="00BE2572" w:rsidP="003D2146">
            <w:pPr>
              <w:widowControl w:val="0"/>
              <w:spacing w:after="120"/>
              <w:jc w:val="center"/>
              <w:rPr>
                <w:rFonts w:ascii="GHEA Grapalat" w:hAnsi="GHEA Grapalat"/>
                <w:sz w:val="18"/>
                <w:szCs w:val="18"/>
              </w:rPr>
            </w:pPr>
          </w:p>
        </w:tc>
      </w:tr>
      <w:tr w:rsidR="00FF3DE9" w:rsidRPr="00B138F3" w14:paraId="28FBE5D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0149E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F7C938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935A5B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237CB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E73DEC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366CE2" w14:textId="77777777" w:rsidR="00BE2572" w:rsidRPr="00B138F3" w:rsidRDefault="00BE2572" w:rsidP="003D2146">
            <w:pPr>
              <w:widowControl w:val="0"/>
              <w:spacing w:after="120"/>
              <w:jc w:val="center"/>
              <w:rPr>
                <w:rFonts w:ascii="GHEA Grapalat" w:hAnsi="GHEA Grapalat"/>
                <w:sz w:val="18"/>
                <w:szCs w:val="18"/>
              </w:rPr>
            </w:pPr>
          </w:p>
        </w:tc>
      </w:tr>
    </w:tbl>
    <w:p w14:paraId="62ADCE89" w14:textId="77777777" w:rsidR="00BE2572" w:rsidRPr="00B138F3" w:rsidRDefault="00BE2572" w:rsidP="00BE2572">
      <w:pPr>
        <w:widowControl w:val="0"/>
        <w:spacing w:after="160"/>
        <w:ind w:left="567" w:right="565"/>
        <w:jc w:val="center"/>
        <w:rPr>
          <w:rFonts w:ascii="GHEA Grapalat" w:hAnsi="GHEA Grapalat"/>
          <w:b/>
        </w:rPr>
      </w:pPr>
    </w:p>
    <w:p w14:paraId="40D93EA7" w14:textId="77777777" w:rsidR="00BE2572" w:rsidRPr="00B138F3" w:rsidRDefault="00BE2572" w:rsidP="00BE2572">
      <w:pPr>
        <w:widowControl w:val="0"/>
        <w:spacing w:after="160"/>
        <w:ind w:left="567" w:right="565"/>
        <w:jc w:val="center"/>
        <w:rPr>
          <w:rFonts w:ascii="GHEA Grapalat" w:hAnsi="GHEA Grapalat"/>
          <w:b/>
        </w:rPr>
      </w:pPr>
    </w:p>
    <w:p w14:paraId="6945612F" w14:textId="77777777" w:rsidR="00BE2572" w:rsidRPr="00B138F3" w:rsidRDefault="00BE2572" w:rsidP="00BE2572">
      <w:pPr>
        <w:widowControl w:val="0"/>
        <w:spacing w:after="160"/>
        <w:ind w:left="567" w:right="565"/>
        <w:jc w:val="center"/>
        <w:rPr>
          <w:rFonts w:ascii="GHEA Grapalat" w:hAnsi="GHEA Grapalat"/>
          <w:b/>
        </w:rPr>
      </w:pPr>
    </w:p>
    <w:p w14:paraId="25AE4415" w14:textId="77777777" w:rsidR="00BE2572" w:rsidRPr="00B138F3" w:rsidRDefault="00BE2572" w:rsidP="00BE2572">
      <w:pPr>
        <w:widowControl w:val="0"/>
        <w:spacing w:after="160"/>
        <w:ind w:left="567" w:right="565"/>
        <w:jc w:val="center"/>
        <w:rPr>
          <w:rFonts w:ascii="GHEA Grapalat" w:hAnsi="GHEA Grapalat"/>
          <w:b/>
        </w:rPr>
      </w:pPr>
    </w:p>
    <w:p w14:paraId="2976A4B5" w14:textId="77777777" w:rsidR="00BE2572" w:rsidRPr="00B138F3" w:rsidRDefault="00BE2572" w:rsidP="00BE2572">
      <w:pPr>
        <w:widowControl w:val="0"/>
        <w:spacing w:after="160"/>
        <w:ind w:left="567" w:right="565"/>
        <w:jc w:val="center"/>
        <w:rPr>
          <w:rFonts w:ascii="GHEA Grapalat" w:hAnsi="GHEA Grapalat"/>
          <w:b/>
        </w:rPr>
      </w:pPr>
    </w:p>
    <w:p w14:paraId="47998DBE" w14:textId="77777777" w:rsidR="00BE2572" w:rsidRPr="00B138F3" w:rsidRDefault="00BE2572" w:rsidP="00BE2572">
      <w:pPr>
        <w:widowControl w:val="0"/>
        <w:spacing w:after="160"/>
        <w:ind w:left="567" w:right="565"/>
        <w:jc w:val="center"/>
        <w:rPr>
          <w:rFonts w:ascii="GHEA Grapalat" w:hAnsi="GHEA Grapalat"/>
          <w:b/>
        </w:rPr>
      </w:pPr>
    </w:p>
    <w:p w14:paraId="68DF91A1" w14:textId="77777777" w:rsidR="00BE2572" w:rsidRPr="00B138F3" w:rsidRDefault="00BE2572" w:rsidP="00BE2572">
      <w:pPr>
        <w:widowControl w:val="0"/>
        <w:spacing w:after="160"/>
        <w:ind w:left="567" w:right="565"/>
        <w:jc w:val="center"/>
        <w:rPr>
          <w:rFonts w:ascii="GHEA Grapalat" w:hAnsi="GHEA Grapalat"/>
          <w:b/>
        </w:rPr>
      </w:pPr>
    </w:p>
    <w:p w14:paraId="63E2C4FF" w14:textId="77777777" w:rsidR="00BE2572" w:rsidRPr="00B138F3" w:rsidRDefault="00BE2572" w:rsidP="00BE2572">
      <w:pPr>
        <w:widowControl w:val="0"/>
        <w:spacing w:after="160"/>
        <w:ind w:left="567" w:right="565"/>
        <w:jc w:val="center"/>
        <w:rPr>
          <w:rFonts w:ascii="GHEA Grapalat" w:hAnsi="GHEA Grapalat"/>
          <w:b/>
        </w:rPr>
      </w:pPr>
    </w:p>
    <w:p w14:paraId="0DAC5FFA" w14:textId="77777777" w:rsidR="00BE2572" w:rsidRPr="00B138F3" w:rsidRDefault="00BE2572" w:rsidP="00BE2572">
      <w:pPr>
        <w:widowControl w:val="0"/>
        <w:spacing w:after="160"/>
        <w:ind w:left="567" w:right="565"/>
        <w:jc w:val="center"/>
        <w:rPr>
          <w:rFonts w:ascii="GHEA Grapalat" w:hAnsi="GHEA Grapalat"/>
          <w:b/>
        </w:rPr>
      </w:pPr>
    </w:p>
    <w:p w14:paraId="28EABE88" w14:textId="77777777" w:rsidR="00BE2572" w:rsidRPr="00B138F3" w:rsidRDefault="00BE2572" w:rsidP="00BE2572">
      <w:pPr>
        <w:widowControl w:val="0"/>
        <w:spacing w:after="160"/>
        <w:ind w:left="567" w:right="565"/>
        <w:jc w:val="center"/>
        <w:rPr>
          <w:rFonts w:ascii="GHEA Grapalat" w:hAnsi="GHEA Grapalat"/>
          <w:b/>
        </w:rPr>
      </w:pPr>
    </w:p>
    <w:p w14:paraId="509C3089"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641DC605" w14:textId="77777777"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18"/>
        <w:t>26</w:t>
      </w:r>
    </w:p>
    <w:p w14:paraId="49AE49DE" w14:textId="55AFF737" w:rsidR="00861167" w:rsidRPr="00861167" w:rsidRDefault="00861167" w:rsidP="00861167">
      <w:pPr>
        <w:widowControl w:val="0"/>
        <w:tabs>
          <w:tab w:val="left" w:pos="2268"/>
        </w:tabs>
        <w:spacing w:after="160"/>
        <w:ind w:firstLine="567"/>
        <w:jc w:val="right"/>
        <w:rPr>
          <w:rFonts w:ascii="GHEA Grapalat" w:hAnsi="GHEA Grapalat"/>
          <w:b/>
        </w:rPr>
      </w:pPr>
      <w:r w:rsidRPr="00861167">
        <w:rPr>
          <w:rFonts w:ascii="GHEA Grapalat" w:hAnsi="GHEA Grapalat"/>
          <w:b/>
        </w:rPr>
        <w:t xml:space="preserve">к Приглашению на </w:t>
      </w:r>
      <w:r w:rsidR="002D2947" w:rsidRPr="002D2947">
        <w:rPr>
          <w:rFonts w:ascii="GHEA Grapalat" w:hAnsi="GHEA Grapalat"/>
          <w:b/>
        </w:rPr>
        <w:t>запрос котировок</w:t>
      </w:r>
    </w:p>
    <w:p w14:paraId="457A7CC5" w14:textId="22ADD49D" w:rsidR="00BB28C8" w:rsidRDefault="00861167" w:rsidP="00861167">
      <w:pPr>
        <w:widowControl w:val="0"/>
        <w:tabs>
          <w:tab w:val="left" w:pos="2268"/>
        </w:tabs>
        <w:spacing w:after="160"/>
        <w:ind w:firstLine="567"/>
        <w:jc w:val="right"/>
        <w:rPr>
          <w:rFonts w:ascii="GHEA Grapalat" w:hAnsi="GHEA Grapalat"/>
          <w:b/>
        </w:rPr>
      </w:pPr>
      <w:r w:rsidRPr="00861167">
        <w:rPr>
          <w:rFonts w:ascii="GHEA Grapalat" w:hAnsi="GHEA Grapalat"/>
          <w:b/>
        </w:rPr>
        <w:t xml:space="preserve">под кодом " </w:t>
      </w:r>
      <w:r w:rsidR="00831BEC">
        <w:rPr>
          <w:rFonts w:ascii="GHEA Grapalat" w:hAnsi="GHEA Grapalat"/>
          <w:b/>
        </w:rPr>
        <w:t>EQ-GHAShDzB-26/33</w:t>
      </w:r>
      <w:r w:rsidRPr="00861167">
        <w:rPr>
          <w:rFonts w:ascii="GHEA Grapalat" w:hAnsi="GHEA Grapalat"/>
          <w:b/>
        </w:rPr>
        <w:t>''</w:t>
      </w:r>
    </w:p>
    <w:p w14:paraId="08E8DDD4" w14:textId="77777777" w:rsidR="00861167" w:rsidRPr="009F3DC7" w:rsidRDefault="00861167" w:rsidP="00861167">
      <w:pPr>
        <w:widowControl w:val="0"/>
        <w:tabs>
          <w:tab w:val="left" w:pos="2268"/>
        </w:tabs>
        <w:spacing w:after="160"/>
        <w:ind w:firstLine="567"/>
        <w:jc w:val="right"/>
        <w:rPr>
          <w:rFonts w:ascii="GHEA Grapalat" w:hAnsi="GHEA Grapalat"/>
        </w:rPr>
      </w:pPr>
    </w:p>
    <w:p w14:paraId="071174DA" w14:textId="77777777"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43BC7628" w14:textId="77777777"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0BEDD71A" w14:textId="77777777" w:rsidTr="003D2146">
        <w:tc>
          <w:tcPr>
            <w:tcW w:w="4503" w:type="dxa"/>
          </w:tcPr>
          <w:p w14:paraId="300DC7C1" w14:textId="77777777"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14:paraId="1BB50E2F" w14:textId="77777777"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3E61B27F" w14:textId="77777777" w:rsidR="00BB28C8" w:rsidRPr="009F3DC7" w:rsidRDefault="00BB28C8" w:rsidP="00BB28C8">
      <w:pPr>
        <w:widowControl w:val="0"/>
        <w:spacing w:after="160" w:line="360" w:lineRule="auto"/>
        <w:ind w:firstLine="567"/>
        <w:jc w:val="both"/>
        <w:rPr>
          <w:rFonts w:ascii="GHEA Grapalat" w:hAnsi="GHEA Grapalat"/>
        </w:rPr>
      </w:pPr>
    </w:p>
    <w:p w14:paraId="450998DD" w14:textId="77777777"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542985B2" w14:textId="77777777" w:rsidR="00861167" w:rsidRPr="009F3DC7" w:rsidRDefault="00861167" w:rsidP="00861167">
      <w:pPr>
        <w:widowControl w:val="0"/>
        <w:spacing w:after="160" w:line="360" w:lineRule="auto"/>
        <w:ind w:firstLine="567"/>
        <w:jc w:val="both"/>
        <w:rPr>
          <w:rFonts w:ascii="GHEA Grapalat" w:hAnsi="GHEA Grapalat"/>
          <w:b/>
        </w:rPr>
      </w:pPr>
    </w:p>
    <w:p w14:paraId="57FAD82D" w14:textId="77777777" w:rsidR="00861167" w:rsidRPr="009F3DC7" w:rsidRDefault="00861167" w:rsidP="00861167">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4D44205F" w14:textId="77777777" w:rsidR="00861167" w:rsidRPr="000A3450" w:rsidRDefault="00861167" w:rsidP="00861167">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Pr="00BD3389">
        <w:rPr>
          <w:rFonts w:ascii="GHEA Grapalat" w:hAnsi="GHEA Grapalat"/>
        </w:rPr>
        <w:t>объемной ведомостью-</w:t>
      </w:r>
      <w:r w:rsidRPr="00BD3389">
        <w:rPr>
          <w:rFonts w:ascii="Calibri" w:hAnsi="Calibri" w:cs="Calibri"/>
        </w:rPr>
        <w:t> </w:t>
      </w:r>
      <w:r w:rsidRPr="00BD3389">
        <w:rPr>
          <w:rFonts w:ascii="GHEA Grapalat" w:hAnsi="GHEA Grapalat" w:cs="GHEA Grapalat"/>
        </w:rPr>
        <w:t>сметой</w:t>
      </w:r>
      <w:r w:rsidRPr="00BD3389">
        <w:rPr>
          <w:rFonts w:ascii="GHEA Grapalat" w:hAnsi="GHEA Grapalat"/>
        </w:rPr>
        <w:t>,</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14:paraId="499AB72D" w14:textId="77777777" w:rsidR="00861167" w:rsidRPr="009F3DC7" w:rsidRDefault="00861167" w:rsidP="00861167">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14:paraId="4F720AF2" w14:textId="77777777" w:rsidR="00861167" w:rsidRPr="009F3DC7" w:rsidRDefault="00861167" w:rsidP="00861167">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14:paraId="651AB855" w14:textId="77777777" w:rsidR="00861167" w:rsidRPr="009F3DC7" w:rsidRDefault="00861167" w:rsidP="00861167">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14:paraId="0C9F1770"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w:t>
      </w:r>
      <w:r w:rsidRPr="009F3DC7">
        <w:rPr>
          <w:rFonts w:ascii="GHEA Grapalat" w:hAnsi="GHEA Grapalat"/>
        </w:rPr>
        <w:lastRenderedPageBreak/>
        <w:t xml:space="preserve">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E52CE19" w14:textId="77777777"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59B96794" w14:textId="77777777"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38C77215" w14:textId="77777777"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567056E2"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2EC21257"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p>
    <w:p w14:paraId="66465F35"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34BF58A9"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2BB90E28" w14:textId="77777777"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560E84C"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14:paraId="21BCAEA9" w14:textId="77777777"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14:paraId="5E855765"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3C769AE7"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2D216843"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75A98BBB"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w:t>
      </w:r>
      <w:r w:rsidRPr="009F3DC7">
        <w:rPr>
          <w:rFonts w:ascii="GHEA Grapalat" w:hAnsi="GHEA Grapalat"/>
        </w:rPr>
        <w:lastRenderedPageBreak/>
        <w:t>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4628A63"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53639868"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2EDAC093"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191A855F"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210E6C">
        <w:rPr>
          <w:rFonts w:ascii="GHEA Grapalat" w:hAnsi="GHEA Grapalat"/>
        </w:rPr>
        <w:t xml:space="preserve">выполненная Подрядчиком работа не соответствует требованиям, установленным </w:t>
      </w:r>
      <w:r w:rsidR="00F01A2A" w:rsidRPr="00210E6C">
        <w:rPr>
          <w:rFonts w:ascii="GHEA Grapalat" w:hAnsi="GHEA Grapalat"/>
        </w:rPr>
        <w:t>пунктами 1.1 и</w:t>
      </w:r>
      <w:r w:rsidR="00F459C2" w:rsidRPr="00210E6C">
        <w:rPr>
          <w:rFonts w:ascii="GHEA Grapalat" w:hAnsi="GHEA Grapalat"/>
        </w:rPr>
        <w:t>ли</w:t>
      </w:r>
      <w:r w:rsidR="00F01A2A" w:rsidRPr="00210E6C">
        <w:rPr>
          <w:rFonts w:ascii="GHEA Grapalat" w:hAnsi="GHEA Grapalat"/>
        </w:rPr>
        <w:t xml:space="preserve"> 1.2 настоящего договора</w:t>
      </w:r>
      <w:r w:rsidRPr="00210E6C">
        <w:rPr>
          <w:rFonts w:ascii="GHEA Grapalat" w:hAnsi="GHEA Grapalat"/>
        </w:rPr>
        <w:t>,</w:t>
      </w:r>
    </w:p>
    <w:p w14:paraId="297B494E"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79B80D3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24E04662"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4AF8EF0C"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AF78A35" w14:textId="77777777" w:rsidR="00BB28C8" w:rsidRDefault="00BB28C8" w:rsidP="00BB28C8">
      <w:pPr>
        <w:rPr>
          <w:rFonts w:ascii="GHEA Grapalat" w:hAnsi="GHEA Grapalat"/>
          <w:b/>
        </w:rPr>
      </w:pPr>
      <w:r>
        <w:rPr>
          <w:rFonts w:ascii="GHEA Grapalat" w:hAnsi="GHEA Grapalat"/>
          <w:b/>
        </w:rPr>
        <w:br w:type="page"/>
      </w:r>
    </w:p>
    <w:p w14:paraId="157DEDD8"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1B1A421A"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59668F9F"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EA0BF1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07CFF0FC" w14:textId="77777777" w:rsidR="00BB28C8" w:rsidRDefault="00BB28C8" w:rsidP="00BB28C8">
      <w:pPr>
        <w:widowControl w:val="0"/>
        <w:tabs>
          <w:tab w:val="left" w:pos="1276"/>
        </w:tabs>
        <w:spacing w:after="160" w:line="360" w:lineRule="auto"/>
        <w:ind w:firstLine="567"/>
        <w:jc w:val="both"/>
        <w:rPr>
          <w:ins w:id="19" w:author="Inesa Kocharyan" w:date="2024-02-09T15:45:00Z"/>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4F5CB14A" w14:textId="77777777" w:rsidR="00932407" w:rsidRPr="00A73E8A" w:rsidRDefault="00932407" w:rsidP="00A73E8A">
      <w:pPr>
        <w:pStyle w:val="HTMLPreformatted"/>
        <w:shd w:val="clear" w:color="auto" w:fill="F8F9FA"/>
        <w:spacing w:line="540" w:lineRule="atLeast"/>
        <w:ind w:firstLine="426"/>
        <w:jc w:val="both"/>
        <w:rPr>
          <w:rFonts w:ascii="GHEA Grapalat" w:hAnsi="GHEA Grapalat" w:cs="Times Armenian"/>
          <w:sz w:val="24"/>
          <w:szCs w:val="24"/>
          <w:lang w:val="ru-RU" w:eastAsia="ru-RU" w:bidi="ru-RU"/>
        </w:rPr>
      </w:pPr>
      <w:r w:rsidRPr="00A73E8A">
        <w:rPr>
          <w:rFonts w:ascii="GHEA Grapalat" w:hAnsi="GHEA Grapalat" w:cs="Times New Roman"/>
          <w:sz w:val="24"/>
          <w:szCs w:val="24"/>
          <w:lang w:val="ru-RU" w:eastAsia="ru-RU" w:bidi="ru-RU"/>
        </w:rPr>
        <w:t>3</w:t>
      </w:r>
      <w:r w:rsidRPr="00A73E8A">
        <w:rPr>
          <w:rFonts w:ascii="GHEA Grapalat" w:hAnsi="GHEA Grapalat" w:cs="Times Armenian"/>
          <w:sz w:val="24"/>
          <w:szCs w:val="24"/>
          <w:lang w:val="ru-RU" w:eastAsia="ru-RU" w:bidi="ru-RU"/>
        </w:rPr>
        <w:t xml:space="preserve">.2.5 </w:t>
      </w:r>
      <w:r w:rsidRPr="00A73E8A">
        <w:rPr>
          <w:rFonts w:ascii="GHEA Grapalat" w:hAnsi="GHEA Grapalat" w:cs="Times Armenian" w:hint="eastAsia"/>
          <w:sz w:val="24"/>
          <w:szCs w:val="24"/>
          <w:lang w:val="ru-RU" w:eastAsia="ru-RU" w:bidi="ru-RU"/>
        </w:rPr>
        <w:t>Предоставить</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Подрядчику</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письменное</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согласие</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предусмотренное</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подпунктом</w:t>
      </w:r>
      <w:r w:rsidRPr="00A73E8A">
        <w:rPr>
          <w:rFonts w:ascii="GHEA Grapalat" w:hAnsi="GHEA Grapalat" w:cs="Times Armenian"/>
          <w:sz w:val="24"/>
          <w:szCs w:val="24"/>
          <w:lang w:val="ru-RU" w:eastAsia="ru-RU" w:bidi="ru-RU"/>
        </w:rPr>
        <w:t xml:space="preserve"> 2 </w:t>
      </w:r>
      <w:r w:rsidRPr="00A73E8A">
        <w:rPr>
          <w:rFonts w:ascii="GHEA Grapalat" w:hAnsi="GHEA Grapalat" w:cs="Times Armenian" w:hint="eastAsia"/>
          <w:sz w:val="24"/>
          <w:szCs w:val="24"/>
          <w:lang w:val="ru-RU" w:eastAsia="ru-RU" w:bidi="ru-RU"/>
        </w:rPr>
        <w:t>пункта</w:t>
      </w:r>
      <w:r w:rsidRPr="00A73E8A">
        <w:rPr>
          <w:rFonts w:ascii="GHEA Grapalat" w:hAnsi="GHEA Grapalat" w:cs="Times Armenian"/>
          <w:sz w:val="24"/>
          <w:szCs w:val="24"/>
          <w:lang w:val="ru-RU" w:eastAsia="ru-RU" w:bidi="ru-RU"/>
        </w:rPr>
        <w:t xml:space="preserve"> 3.4.3 </w:t>
      </w:r>
      <w:r w:rsidRPr="00A73E8A">
        <w:rPr>
          <w:rFonts w:ascii="GHEA Grapalat" w:hAnsi="GHEA Grapalat" w:cs="Times Armenian" w:hint="eastAsia"/>
          <w:sz w:val="24"/>
          <w:szCs w:val="24"/>
          <w:lang w:val="ru-RU" w:eastAsia="ru-RU" w:bidi="ru-RU"/>
        </w:rPr>
        <w:t>договора</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в</w:t>
      </w:r>
      <w:r w:rsidRPr="00A73E8A">
        <w:rPr>
          <w:rFonts w:ascii="GHEA Grapalat" w:hAnsi="GHEA Grapalat" w:cs="Times Armenian"/>
          <w:sz w:val="24"/>
          <w:szCs w:val="24"/>
          <w:lang w:val="ru-RU" w:eastAsia="ru-RU" w:bidi="ru-RU"/>
        </w:rPr>
        <w:t xml:space="preserve"> </w:t>
      </w:r>
      <w:r w:rsidRPr="00A73E8A">
        <w:rPr>
          <w:rFonts w:ascii="GHEA Grapalat" w:hAnsi="GHEA Grapalat" w:cs="Times Armenian" w:hint="eastAsia"/>
          <w:sz w:val="24"/>
          <w:szCs w:val="24"/>
          <w:lang w:val="ru-RU" w:eastAsia="ru-RU" w:bidi="ru-RU"/>
        </w:rPr>
        <w:t>течение</w:t>
      </w:r>
      <w:r w:rsidRPr="00A73E8A">
        <w:rPr>
          <w:rFonts w:ascii="GHEA Grapalat" w:hAnsi="GHEA Grapalat" w:cs="Times Armenian"/>
          <w:sz w:val="24"/>
          <w:szCs w:val="24"/>
          <w:lang w:val="ru-RU" w:eastAsia="ru-RU" w:bidi="ru-RU"/>
        </w:rPr>
        <w:t xml:space="preserve"> ....... </w:t>
      </w:r>
      <w:r w:rsidRPr="00A73E8A">
        <w:rPr>
          <w:rFonts w:ascii="GHEA Grapalat" w:hAnsi="GHEA Grapalat" w:cs="Times Armenian" w:hint="eastAsia"/>
          <w:sz w:val="24"/>
          <w:szCs w:val="24"/>
          <w:lang w:val="ru-RU" w:eastAsia="ru-RU" w:bidi="ru-RU"/>
        </w:rPr>
        <w:t>дн</w:t>
      </w:r>
      <w:r w:rsidR="00992DAD" w:rsidRPr="00A73E8A">
        <w:rPr>
          <w:rFonts w:ascii="GHEA Grapalat" w:hAnsi="GHEA Grapalat" w:cs="Times Armenian"/>
          <w:sz w:val="24"/>
          <w:szCs w:val="24"/>
          <w:lang w:val="ru-RU" w:eastAsia="ru-RU" w:bidi="ru-RU"/>
        </w:rPr>
        <w:t>ей</w:t>
      </w:r>
      <w:r w:rsidRPr="00A73E8A">
        <w:rPr>
          <w:rFonts w:ascii="GHEA Grapalat" w:hAnsi="GHEA Grapalat" w:cs="Times Armenian"/>
          <w:sz w:val="24"/>
          <w:szCs w:val="24"/>
          <w:lang w:val="ru-RU" w:eastAsia="ru-RU" w:bidi="ru-RU"/>
        </w:rPr>
        <w:t>.</w:t>
      </w:r>
    </w:p>
    <w:p w14:paraId="320A3123" w14:textId="77777777" w:rsidR="00932407" w:rsidRPr="00A41CBE" w:rsidRDefault="00932407" w:rsidP="00A73E8A">
      <w:pPr>
        <w:widowControl w:val="0"/>
        <w:tabs>
          <w:tab w:val="left" w:pos="1276"/>
        </w:tabs>
        <w:spacing w:after="160" w:line="360" w:lineRule="auto"/>
        <w:ind w:firstLine="567"/>
        <w:jc w:val="both"/>
        <w:rPr>
          <w:rFonts w:ascii="GHEA Grapalat" w:hAnsi="GHEA Grapalat" w:cs="Times Armenian"/>
        </w:rPr>
      </w:pPr>
      <w:r w:rsidRPr="00A73E8A">
        <w:rPr>
          <w:rFonts w:ascii="GHEA Grapalat" w:hAnsi="GHEA Grapalat"/>
          <w:sz w:val="20"/>
          <w:szCs w:val="20"/>
        </w:rPr>
        <w:t xml:space="preserve">       </w:t>
      </w:r>
      <w:r w:rsidR="00992DAD" w:rsidRPr="00772CBC">
        <w:rPr>
          <w:rFonts w:ascii="GHEA Grapalat" w:hAnsi="GHEA Grapalat" w:cs="Times Armenian"/>
        </w:rPr>
        <w:t xml:space="preserve">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w:t>
      </w:r>
      <w:r w:rsidR="00992DAD">
        <w:rPr>
          <w:rFonts w:ascii="GHEA Grapalat" w:hAnsi="GHEA Grapalat" w:cs="Times Armenian"/>
        </w:rPr>
        <w:t>П</w:t>
      </w:r>
      <w:r w:rsidR="00992DAD" w:rsidRPr="00772CBC">
        <w:rPr>
          <w:rFonts w:ascii="GHEA Grapalat" w:hAnsi="GHEA Grapalat" w:cs="Times Armenian"/>
        </w:rPr>
        <w:t xml:space="preserve">роцедура получения согласия также может осуществляться сторонами путем обмена информацией по адресам электронной почты. </w:t>
      </w:r>
      <w:r w:rsidR="00992DAD">
        <w:rPr>
          <w:rFonts w:ascii="GHEA Grapalat" w:hAnsi="GHEA Grapalat" w:cs="Times Armenian"/>
        </w:rPr>
        <w:t>В</w:t>
      </w:r>
      <w:r w:rsidR="00992DAD" w:rsidRPr="00772CBC">
        <w:rPr>
          <w:rFonts w:ascii="GHEA Grapalat" w:hAnsi="GHEA Grapalat" w:cs="Times Armenian"/>
        </w:rPr>
        <w:t xml:space="preserve"> этом случае стороны заранее обмениваются адресами электронной почты, на которые должна быть отправлена информация, в письменной форме. </w:t>
      </w:r>
      <w:r w:rsidR="00992DAD">
        <w:rPr>
          <w:rFonts w:ascii="GHEA Grapalat" w:hAnsi="GHEA Grapalat" w:cs="Times Armenian"/>
        </w:rPr>
        <w:t>Д</w:t>
      </w:r>
      <w:r w:rsidR="00992DAD" w:rsidRPr="00772CBC">
        <w:rPr>
          <w:rFonts w:ascii="GHEA Grapalat" w:hAnsi="GHEA Grapalat" w:cs="Times Armenian"/>
        </w:rPr>
        <w:t>окументы, предусмотренные настоящим пунктом, являются неотъемлемой частью исполнительных актов</w:t>
      </w:r>
      <w:r w:rsidR="00A41CBE">
        <w:rPr>
          <w:rFonts w:ascii="GHEA Grapalat" w:hAnsi="GHEA Grapalat" w:cs="Times Armenian"/>
        </w:rPr>
        <w:t>.</w:t>
      </w:r>
    </w:p>
    <w:p w14:paraId="4C0BC99B" w14:textId="77777777"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7B421A7E"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31FF5626"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 xml:space="preserve">При нарушении Заказчиком сроков, указанных в пункте 5.4 договора, </w:t>
      </w:r>
      <w:r w:rsidRPr="009F3DC7">
        <w:rPr>
          <w:rFonts w:ascii="GHEA Grapalat" w:hAnsi="GHEA Grapalat"/>
        </w:rPr>
        <w:lastRenderedPageBreak/>
        <w:t>требовать от Заказчика уплаты подлежащих уплате ему сумм и пени, предусмотренной пунктом 6.5 договора.</w:t>
      </w:r>
    </w:p>
    <w:p w14:paraId="2B98CBBE"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1FCD0CFF" w14:textId="77777777"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1878455E" w14:textId="77777777" w:rsidR="00BB28C8" w:rsidRPr="00124BE9" w:rsidDel="008272F3" w:rsidRDefault="00BB28C8" w:rsidP="00BB28C8">
      <w:pPr>
        <w:widowControl w:val="0"/>
        <w:tabs>
          <w:tab w:val="left" w:pos="1276"/>
        </w:tabs>
        <w:spacing w:after="160" w:line="360" w:lineRule="auto"/>
        <w:ind w:firstLine="567"/>
        <w:jc w:val="both"/>
        <w:rPr>
          <w:del w:id="20" w:author="Inesa Kocharyan" w:date="2024-02-09T15:52:00Z"/>
          <w:rFonts w:ascii="GHEA Grapalat" w:hAnsi="GHEA Grapalat" w:cs="Times Armenian"/>
        </w:rPr>
      </w:pPr>
    </w:p>
    <w:p w14:paraId="5909D980" w14:textId="77777777"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69E9DFBC" w14:textId="77777777" w:rsidR="008272F3" w:rsidRDefault="00BB28C8" w:rsidP="00BB28C8">
      <w:pPr>
        <w:widowControl w:val="0"/>
        <w:tabs>
          <w:tab w:val="left" w:pos="1276"/>
        </w:tabs>
        <w:spacing w:after="160" w:line="360" w:lineRule="auto"/>
        <w:ind w:firstLine="567"/>
        <w:jc w:val="both"/>
        <w:rPr>
          <w:ins w:id="21" w:author="Inesa Kocharyan" w:date="2024-02-09T15:52:00Z"/>
          <w:rFonts w:ascii="GHEA Grapalat" w:hAnsi="GHEA Grapalat"/>
        </w:rPr>
      </w:pPr>
      <w:r w:rsidRPr="003D3EB8">
        <w:rPr>
          <w:rFonts w:ascii="GHEA Grapalat" w:hAnsi="GHEA Grapalat"/>
        </w:rPr>
        <w:t>3.4.3.</w:t>
      </w:r>
      <w:r w:rsidRPr="003D3EB8">
        <w:rPr>
          <w:rFonts w:ascii="GHEA Grapalat" w:hAnsi="GHEA Grapalat"/>
        </w:rPr>
        <w:tab/>
        <w:t xml:space="preserve">Обеспечивать </w:t>
      </w:r>
    </w:p>
    <w:p w14:paraId="4C392023" w14:textId="77777777" w:rsidR="00E560CB" w:rsidDel="008272F3" w:rsidRDefault="008272F3" w:rsidP="00BB28C8">
      <w:pPr>
        <w:widowControl w:val="0"/>
        <w:tabs>
          <w:tab w:val="left" w:pos="1276"/>
        </w:tabs>
        <w:spacing w:after="160" w:line="360" w:lineRule="auto"/>
        <w:ind w:firstLine="567"/>
        <w:jc w:val="both"/>
        <w:rPr>
          <w:del w:id="22" w:author="Vardan" w:date="2022-12-24T23:09:00Z"/>
          <w:rFonts w:ascii="GHEA Grapalat" w:hAnsi="GHEA Grapalat"/>
        </w:rPr>
      </w:pPr>
      <w:r>
        <w:rPr>
          <w:rFonts w:ascii="GHEA Grapalat" w:hAnsi="GHEA Grapalat"/>
        </w:rPr>
        <w:t xml:space="preserve">1) </w:t>
      </w:r>
      <w:r w:rsidR="00BB28C8" w:rsidRPr="003D3EB8">
        <w:rPr>
          <w:rFonts w:ascii="GHEA Grapalat" w:hAnsi="GHEA Grapalat"/>
        </w:rPr>
        <w:t xml:space="preserve">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del w:id="23" w:author="Inesa Kocharyan" w:date="2024-02-12T14:12:00Z">
        <w:r w:rsidR="00BB28C8" w:rsidRPr="003D3EB8" w:rsidDel="003079EF">
          <w:rPr>
            <w:rFonts w:ascii="GHEA Grapalat" w:hAnsi="GHEA Grapalat"/>
          </w:rPr>
          <w:delText>,</w:delText>
        </w:r>
      </w:del>
      <w:r w:rsidR="00BB28C8" w:rsidRPr="003D3EB8">
        <w:rPr>
          <w:rFonts w:ascii="GHEA Grapalat" w:hAnsi="GHEA Grapalat"/>
        </w:rPr>
        <w:t xml:space="preserve"> провести индивидуальнoe испытание смонтированного им оборудования (</w:t>
      </w:r>
      <w:r w:rsidR="001D4FB3" w:rsidRPr="003D3EB8">
        <w:rPr>
          <w:rFonts w:ascii="GHEA Grapalat" w:hAnsi="GHEA Grapalat"/>
        </w:rPr>
        <w:t>электроснабжения</w:t>
      </w:r>
      <w:r w:rsidR="00BB28C8" w:rsidRPr="003D3EB8">
        <w:rPr>
          <w:rFonts w:ascii="GHEA Grapalat" w:hAnsi="GHEA Grapalat"/>
        </w:rPr>
        <w:t>, отоп</w:t>
      </w:r>
      <w:r w:rsidR="00A36F0F" w:rsidRPr="003D3EB8">
        <w:rPr>
          <w:rFonts w:ascii="GHEA Grapalat" w:hAnsi="GHEA Grapalat"/>
        </w:rPr>
        <w:t>ления</w:t>
      </w:r>
      <w:r w:rsidR="00BB28C8"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00BB28C8" w:rsidRPr="003D3EB8">
        <w:rPr>
          <w:rFonts w:ascii="GHEA Grapalat" w:hAnsi="GHEA Grapalat"/>
        </w:rPr>
        <w:t>вентиляци</w:t>
      </w:r>
      <w:r w:rsidR="001D4FB3" w:rsidRPr="003D3EB8">
        <w:rPr>
          <w:rFonts w:ascii="GHEA Grapalat" w:hAnsi="GHEA Grapalat"/>
        </w:rPr>
        <w:t>и</w:t>
      </w:r>
      <w:r w:rsidR="00BB28C8" w:rsidRPr="003D3EB8">
        <w:rPr>
          <w:rFonts w:ascii="GHEA Grapalat" w:hAnsi="GHEA Grapalat"/>
        </w:rPr>
        <w:t xml:space="preserve"> </w:t>
      </w:r>
      <w:r w:rsidR="001D4FB3" w:rsidRPr="003D3EB8">
        <w:rPr>
          <w:rFonts w:ascii="GHEA Grapalat" w:hAnsi="GHEA Grapalat"/>
        </w:rPr>
        <w:t xml:space="preserve"> </w:t>
      </w:r>
      <w:r w:rsidR="00BB28C8" w:rsidRPr="003D3EB8">
        <w:rPr>
          <w:rFonts w:ascii="GHEA Grapalat" w:hAnsi="GHEA Grapalat"/>
        </w:rPr>
        <w:t>и прочего), принимать участие в комплексном испытании оборудования</w:t>
      </w:r>
      <w:r>
        <w:rPr>
          <w:rFonts w:ascii="GHEA Grapalat" w:hAnsi="GHEA Grapalat"/>
        </w:rPr>
        <w:t>,</w:t>
      </w:r>
    </w:p>
    <w:p w14:paraId="4692CDAF" w14:textId="77777777" w:rsidR="00567EBA" w:rsidRPr="009F3DC7" w:rsidRDefault="00567EBA" w:rsidP="00567EBA">
      <w:pPr>
        <w:widowControl w:val="0"/>
        <w:tabs>
          <w:tab w:val="left" w:pos="1276"/>
        </w:tabs>
        <w:spacing w:after="160" w:line="360" w:lineRule="auto"/>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08E98CCB"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02CAEF89"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 xml:space="preserve">В случае нарушения срока, указанного в пункте 1.3 договора (календарного графика включительно) и установления Заказчиком нового срока </w:t>
      </w:r>
      <w:r w:rsidRPr="009F3DC7">
        <w:rPr>
          <w:rFonts w:ascii="GHEA Grapalat" w:hAnsi="GHEA Grapalat"/>
        </w:rPr>
        <w:lastRenderedPageBreak/>
        <w:t>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3E541F8E"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3C4B5AB0"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31E2E316"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682E91F7" w14:textId="0903A3F8"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w:t>
      </w:r>
      <w:r w:rsidR="00F20326">
        <w:rPr>
          <w:rFonts w:ascii="GHEA Grapalat" w:hAnsi="GHEA Grapalat"/>
          <w:lang w:val="hy-AM"/>
        </w:rPr>
        <w:t xml:space="preserve"> 1095</w:t>
      </w:r>
      <w:r w:rsidRPr="009F3DC7">
        <w:rPr>
          <w:rFonts w:ascii="GHEA Grapalat" w:hAnsi="GHEA Grapalat"/>
        </w:rPr>
        <w:t xml:space="preserve">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24"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19"/>
        <w:t>27</w:t>
      </w:r>
      <w:r w:rsidRPr="009F3DC7">
        <w:rPr>
          <w:rFonts w:ascii="GHEA Grapalat" w:hAnsi="GHEA Grapalat"/>
        </w:rPr>
        <w:t>.</w:t>
      </w:r>
    </w:p>
    <w:p w14:paraId="5DA29BCD" w14:textId="77777777"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r>
      <w:r w:rsidR="00A73E8A">
        <w:rPr>
          <w:rFonts w:ascii="GHEA Grapalat" w:hAnsi="GHEA Grapalat"/>
        </w:rPr>
        <w:t>Т</w:t>
      </w:r>
      <w:r w:rsidRPr="0010519D">
        <w:rPr>
          <w:rFonts w:ascii="GHEA Grapalat" w:hAnsi="GHEA Grapalat"/>
        </w:rPr>
        <w:t>ребования, предъявляемые к</w:t>
      </w:r>
      <w:r w:rsidR="00AF6633">
        <w:rPr>
          <w:rFonts w:ascii="GHEA Grapalat" w:hAnsi="GHEA Grapalat"/>
        </w:rPr>
        <w:t xml:space="preserve"> техническим </w:t>
      </w:r>
      <w:r w:rsidR="00BF4EC0">
        <w:rPr>
          <w:rFonts w:ascii="GHEA Grapalat" w:hAnsi="GHEA Grapalat"/>
        </w:rPr>
        <w:t>х</w:t>
      </w:r>
      <w:r w:rsidR="00AF6633">
        <w:rPr>
          <w:rFonts w:ascii="GHEA Grapalat" w:hAnsi="GHEA Grapalat"/>
        </w:rPr>
        <w:t>арактеристикам и</w:t>
      </w:r>
      <w:r w:rsidRPr="0010519D">
        <w:rPr>
          <w:rFonts w:ascii="GHEA Grapalat" w:hAnsi="GHEA Grapalat"/>
        </w:rPr>
        <w:t xml:space="preserve">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0"/>
        <w:t>28</w:t>
      </w:r>
      <w:r w:rsidRPr="0010519D">
        <w:rPr>
          <w:rFonts w:ascii="GHEA Grapalat" w:hAnsi="GHEA Grapalat"/>
        </w:rPr>
        <w:t>.</w:t>
      </w:r>
      <w:r w:rsidRPr="009F3DC7">
        <w:rPr>
          <w:rFonts w:ascii="GHEA Grapalat" w:hAnsi="GHEA Grapalat"/>
        </w:rPr>
        <w:t xml:space="preserve"> </w:t>
      </w:r>
    </w:p>
    <w:p w14:paraId="423FF6F7" w14:textId="77777777" w:rsidR="00BB28C8"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2AF2465C"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lastRenderedPageBreak/>
        <w:t>4.</w:t>
      </w:r>
      <w:r w:rsidRPr="00A8246A">
        <w:rPr>
          <w:rFonts w:ascii="GHEA Grapalat" w:hAnsi="GHEA Grapalat"/>
          <w:b/>
        </w:rPr>
        <w:t xml:space="preserve"> </w:t>
      </w:r>
      <w:r w:rsidRPr="009F3DC7">
        <w:rPr>
          <w:rFonts w:ascii="GHEA Grapalat" w:hAnsi="GHEA Grapalat"/>
          <w:b/>
        </w:rPr>
        <w:t>ПОРЯДОК СДАЧИ И ПРИЕМКИ РАБОТЫ</w:t>
      </w:r>
    </w:p>
    <w:p w14:paraId="2B820F17" w14:textId="77777777" w:rsidR="00BB28C8" w:rsidRPr="00A6067F"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3789ACC3" w14:textId="77777777" w:rsidR="000C37BD" w:rsidRPr="00793A58" w:rsidRDefault="000C37BD" w:rsidP="00BB28C8">
      <w:pPr>
        <w:widowControl w:val="0"/>
        <w:tabs>
          <w:tab w:val="left" w:pos="1134"/>
        </w:tabs>
        <w:spacing w:after="160" w:line="360" w:lineRule="auto"/>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37B592A7" w14:textId="77777777" w:rsidR="00BB28C8" w:rsidRPr="009F3DC7" w:rsidRDefault="00BB28C8" w:rsidP="00BB28C8">
      <w:pPr>
        <w:widowControl w:val="0"/>
        <w:spacing w:after="160" w:line="360" w:lineRule="auto"/>
        <w:ind w:firstLine="567"/>
        <w:jc w:val="both"/>
        <w:rPr>
          <w:rFonts w:ascii="GHEA Grapalat" w:hAnsi="GHEA Grapalat" w:cs="Sylfaen"/>
        </w:rPr>
      </w:pPr>
      <w:r w:rsidRPr="009F3DC7">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BC7D407" w14:textId="19D70DF0"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Если выполненная работа соответствует условиям договора, Заказчик в течение</w:t>
      </w:r>
      <w:r w:rsidR="00861167">
        <w:rPr>
          <w:rFonts w:ascii="GHEA Grapalat" w:hAnsi="GHEA Grapalat"/>
        </w:rPr>
        <w:t xml:space="preserve"> </w:t>
      </w:r>
      <w:r w:rsidR="00F06DB1">
        <w:rPr>
          <w:rFonts w:ascii="GHEA Grapalat" w:hAnsi="GHEA Grapalat"/>
          <w:b/>
          <w:bCs/>
          <w:lang w:val="hy-AM"/>
        </w:rPr>
        <w:t>10</w:t>
      </w:r>
      <w:r w:rsidRPr="00C83AD1">
        <w:rPr>
          <w:rFonts w:ascii="GHEA Grapalat" w:hAnsi="GHEA Grapalat"/>
          <w:b/>
          <w:bCs/>
        </w:rPr>
        <w:t xml:space="preserve"> рабочих дней</w:t>
      </w:r>
      <w:r w:rsidRPr="009F3DC7">
        <w:rPr>
          <w:rFonts w:ascii="GHEA Grapalat" w:hAnsi="GHEA Grapalat"/>
        </w:rPr>
        <w:t xml:space="preserve">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w:t>
      </w:r>
      <w:r w:rsidRPr="009F3DC7">
        <w:rPr>
          <w:rFonts w:ascii="GHEA Grapalat" w:hAnsi="GHEA Grapalat"/>
        </w:rPr>
        <w:lastRenderedPageBreak/>
        <w:t xml:space="preserve">приемки, а также положительное заключение, послужившее основанием для его подписания. </w:t>
      </w:r>
    </w:p>
    <w:p w14:paraId="4C1DF5B2"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34678FBF"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04026350"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6AA8AE21"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642D1F6C"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321B609B"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 xml:space="preserve">результат выполнения договора считается полностью принятым в случае </w:t>
      </w:r>
      <w:r w:rsidRPr="009F3DC7">
        <w:rPr>
          <w:rFonts w:ascii="GHEA Grapalat" w:hAnsi="GHEA Grapalat"/>
          <w:sz w:val="24"/>
          <w:szCs w:val="24"/>
        </w:rPr>
        <w:lastRenderedPageBreak/>
        <w:t>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5F55E323"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7CF7A4D5"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437B6788"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703F9276" w14:textId="77777777" w:rsidR="00BB28C8" w:rsidRDefault="00BB28C8" w:rsidP="00BB28C8">
      <w:pPr>
        <w:pStyle w:val="norm"/>
        <w:widowControl w:val="0"/>
        <w:tabs>
          <w:tab w:val="left" w:pos="1134"/>
        </w:tabs>
        <w:spacing w:after="160" w:line="36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51E2B2B3" w14:textId="77777777" w:rsidR="00BB28C8" w:rsidRPr="009F3DC7" w:rsidRDefault="00BB28C8" w:rsidP="00BB28C8">
      <w:pPr>
        <w:pStyle w:val="norm"/>
        <w:widowControl w:val="0"/>
        <w:tabs>
          <w:tab w:val="left" w:pos="1134"/>
        </w:tabs>
        <w:spacing w:after="160" w:line="348"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00EE645C" w14:textId="77777777"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1DC0BFAF" w14:textId="77777777" w:rsidR="00C83AD1" w:rsidRPr="00A542E3" w:rsidRDefault="00C83AD1" w:rsidP="00C83AD1">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7636EEBF" w14:textId="77777777" w:rsidR="004E13D3" w:rsidRPr="009F3DC7" w:rsidRDefault="004E13D3" w:rsidP="00BB28C8">
      <w:pPr>
        <w:widowControl w:val="0"/>
        <w:tabs>
          <w:tab w:val="left" w:pos="1276"/>
        </w:tabs>
        <w:spacing w:after="160" w:line="360" w:lineRule="auto"/>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 xml:space="preserve">подрядчик полностью, в ежедневном режиме обеспечил требования, установленные градостроительной </w:t>
      </w:r>
      <w:r w:rsidR="008C5402" w:rsidRPr="00C8334C">
        <w:rPr>
          <w:rFonts w:ascii="GHEA Grapalat" w:hAnsi="GHEA Grapalat" w:cs="Sylfaen"/>
        </w:rPr>
        <w:lastRenderedPageBreak/>
        <w:t>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4721D62"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1"/>
        <w:t>30</w:t>
      </w:r>
      <w:r w:rsidRPr="009F3DC7">
        <w:rPr>
          <w:rFonts w:ascii="GHEA Grapalat" w:hAnsi="GHEA Grapalat"/>
        </w:rPr>
        <w:t xml:space="preserve">. </w:t>
      </w:r>
    </w:p>
    <w:p w14:paraId="18DE0628" w14:textId="77777777"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89EDFEF" w14:textId="77777777" w:rsidR="00930D97" w:rsidRDefault="00BB28C8" w:rsidP="00BB28C8">
      <w:pPr>
        <w:widowControl w:val="0"/>
        <w:tabs>
          <w:tab w:val="num" w:pos="1134"/>
        </w:tabs>
        <w:spacing w:after="160" w:line="360" w:lineRule="auto"/>
        <w:ind w:firstLine="567"/>
        <w:jc w:val="both"/>
        <w:rPr>
          <w:ins w:id="26"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22019E88" w14:textId="77777777" w:rsidR="00BB28C8"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332B7E8E" w14:textId="77777777" w:rsidR="00127380" w:rsidRDefault="00127380" w:rsidP="00BB28C8">
      <w:pPr>
        <w:widowControl w:val="0"/>
        <w:tabs>
          <w:tab w:val="num" w:pos="1134"/>
        </w:tabs>
        <w:spacing w:after="160" w:line="360" w:lineRule="auto"/>
        <w:ind w:firstLine="567"/>
        <w:jc w:val="both"/>
        <w:rPr>
          <w:ins w:id="27" w:author="Inesa Kocharyan" w:date="2024-02-09T15:58:00Z"/>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lastRenderedPageBreak/>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26A2DB70" w14:textId="77777777" w:rsidR="005F3AA8" w:rsidRDefault="00722D91" w:rsidP="005F3AA8">
      <w:pPr>
        <w:pStyle w:val="HTMLPreformatted"/>
        <w:shd w:val="clear" w:color="auto" w:fill="F8F9FA"/>
        <w:spacing w:line="540" w:lineRule="atLeast"/>
        <w:jc w:val="both"/>
        <w:rPr>
          <w:rFonts w:ascii="GHEA Grapalat" w:hAnsi="GHEA Grapalat" w:cs="Times New Roman"/>
          <w:sz w:val="24"/>
          <w:szCs w:val="24"/>
          <w:lang w:val="ru-RU" w:eastAsia="ru-RU" w:bidi="ru-RU"/>
        </w:rPr>
      </w:pPr>
      <w:r w:rsidRPr="009F613B">
        <w:rPr>
          <w:rFonts w:ascii="GHEA Grapalat" w:hAnsi="GHEA Grapalat"/>
          <w:lang w:val="ru-RU"/>
        </w:rPr>
        <w:t>5.4</w:t>
      </w:r>
      <w:r w:rsidR="005F3AA8">
        <w:rPr>
          <w:rFonts w:ascii="GHEA Grapalat" w:hAnsi="GHEA Grapalat"/>
          <w:lang w:val="ru-RU"/>
        </w:rPr>
        <w:t xml:space="preserve"> </w:t>
      </w:r>
      <w:r w:rsidR="005F3AA8">
        <w:rPr>
          <w:rFonts w:ascii="GHEA Grapalat" w:hAnsi="GHEA Grapalat" w:cs="Times New Roman"/>
          <w:sz w:val="24"/>
          <w:szCs w:val="24"/>
          <w:lang w:val="ru-RU" w:eastAsia="ru-RU" w:bidi="ru-RU"/>
        </w:rPr>
        <w:t>В</w:t>
      </w:r>
      <w:r w:rsidR="005F3AA8" w:rsidRPr="00391653">
        <w:rPr>
          <w:rFonts w:ascii="GHEA Grapalat" w:hAnsi="GHEA Grapalat" w:cs="Times New Roman"/>
          <w:sz w:val="24"/>
          <w:szCs w:val="24"/>
          <w:lang w:val="ru-RU" w:eastAsia="ru-RU" w:bidi="ru-RU"/>
        </w:rPr>
        <w:t xml:space="preserve"> рамках договора за исполнительные акты платежи осуществляются по следующей формуле: </w:t>
      </w:r>
    </w:p>
    <w:p w14:paraId="50C926F6" w14:textId="77777777" w:rsidR="005F3AA8" w:rsidRDefault="005F3AA8" w:rsidP="005F3AA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ВС= ЦУ/СЦxОР где:</w:t>
      </w:r>
    </w:p>
    <w:p w14:paraId="4FE88BF3" w14:textId="77777777" w:rsidR="005F3AA8" w:rsidRPr="009F613B" w:rsidRDefault="005F3AA8" w:rsidP="005F3AA8">
      <w:pPr>
        <w:pStyle w:val="HTMLPreformatted"/>
        <w:shd w:val="clear" w:color="auto" w:fill="F8F9FA"/>
        <w:spacing w:line="540" w:lineRule="atLeast"/>
        <w:rPr>
          <w:rFonts w:ascii="GHEA Grapalat" w:hAnsi="GHEA Grapalat" w:cs="Times New Roman"/>
          <w:sz w:val="24"/>
          <w:szCs w:val="24"/>
          <w:lang w:val="ru-RU" w:eastAsia="ru-RU" w:bidi="ru-RU"/>
        </w:rPr>
      </w:pPr>
      <w:r w:rsidRPr="009F613B">
        <w:rPr>
          <w:rFonts w:ascii="GHEA Grapalat" w:hAnsi="GHEA Grapalat" w:cs="Times New Roman"/>
          <w:sz w:val="24"/>
          <w:szCs w:val="24"/>
          <w:lang w:val="ru-RU" w:eastAsia="ru-RU" w:bidi="ru-RU"/>
        </w:rPr>
        <w:t xml:space="preserve">ЦУ - </w:t>
      </w:r>
      <w:r w:rsidRPr="009F613B">
        <w:rPr>
          <w:rFonts w:ascii="GHEA Grapalat" w:hAnsi="GHEA Grapalat" w:cs="Times New Roman" w:hint="eastAsia"/>
          <w:sz w:val="24"/>
          <w:szCs w:val="24"/>
          <w:lang w:val="ru-RU" w:eastAsia="ru-RU" w:bidi="ru-RU"/>
        </w:rPr>
        <w:t>цена</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указанная</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в</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пункте</w:t>
      </w:r>
      <w:r w:rsidRPr="009F613B">
        <w:rPr>
          <w:rFonts w:ascii="GHEA Grapalat" w:hAnsi="GHEA Grapalat" w:cs="Times New Roman"/>
          <w:sz w:val="24"/>
          <w:szCs w:val="24"/>
          <w:lang w:val="ru-RU" w:eastAsia="ru-RU" w:bidi="ru-RU"/>
        </w:rPr>
        <w:t xml:space="preserve"> 5.1 </w:t>
      </w:r>
      <w:r w:rsidRPr="009F613B">
        <w:rPr>
          <w:rFonts w:ascii="GHEA Grapalat" w:hAnsi="GHEA Grapalat" w:cs="Times New Roman" w:hint="eastAsia"/>
          <w:sz w:val="24"/>
          <w:szCs w:val="24"/>
          <w:lang w:val="ru-RU" w:eastAsia="ru-RU" w:bidi="ru-RU"/>
        </w:rPr>
        <w:t>договора</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если</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включено</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более</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одного</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лота</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то</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цена</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данного</w:t>
      </w:r>
      <w:r w:rsidRPr="009F613B">
        <w:rPr>
          <w:rFonts w:ascii="GHEA Grapalat" w:hAnsi="GHEA Grapalat" w:cs="Times New Roman"/>
          <w:sz w:val="24"/>
          <w:szCs w:val="24"/>
          <w:lang w:val="ru-RU" w:eastAsia="ru-RU" w:bidi="ru-RU"/>
        </w:rPr>
        <w:t xml:space="preserve"> </w:t>
      </w:r>
      <w:r w:rsidRPr="009F613B">
        <w:rPr>
          <w:rFonts w:ascii="GHEA Grapalat" w:hAnsi="GHEA Grapalat" w:cs="Times New Roman" w:hint="eastAsia"/>
          <w:sz w:val="24"/>
          <w:szCs w:val="24"/>
          <w:lang w:val="ru-RU" w:eastAsia="ru-RU" w:bidi="ru-RU"/>
        </w:rPr>
        <w:t>лота</w:t>
      </w:r>
      <w:r w:rsidRPr="009F613B">
        <w:rPr>
          <w:rFonts w:ascii="GHEA Grapalat" w:hAnsi="GHEA Grapalat" w:cs="Times New Roman"/>
          <w:sz w:val="24"/>
          <w:szCs w:val="24"/>
          <w:lang w:val="ru-RU" w:eastAsia="ru-RU" w:bidi="ru-RU"/>
        </w:rPr>
        <w:t>);</w:t>
      </w:r>
    </w:p>
    <w:p w14:paraId="274DC84A" w14:textId="77777777" w:rsidR="005F3AA8" w:rsidRDefault="005F3AA8" w:rsidP="005F3AA8">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14:paraId="6E097EA5" w14:textId="77777777" w:rsidR="005F3AA8" w:rsidRDefault="005F3AA8" w:rsidP="005F3AA8">
      <w:pPr>
        <w:pStyle w:val="norm"/>
        <w:widowControl w:val="0"/>
        <w:spacing w:after="160" w:line="360" w:lineRule="auto"/>
        <w:ind w:firstLine="567"/>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14:paraId="05C79F0C" w14:textId="4E9EECC8" w:rsidR="00892236" w:rsidRPr="00892236" w:rsidRDefault="005F3AA8" w:rsidP="007075E5">
      <w:pPr>
        <w:widowControl w:val="0"/>
        <w:tabs>
          <w:tab w:val="num" w:pos="1134"/>
        </w:tabs>
        <w:spacing w:after="160" w:line="360" w:lineRule="auto"/>
        <w:ind w:firstLine="567"/>
        <w:jc w:val="both"/>
        <w:rPr>
          <w:rFonts w:ascii="GHEA Grapalat" w:hAnsi="GHEA Grapalat"/>
          <w:lang w:val="hy-AM"/>
        </w:rPr>
      </w:pPr>
      <w:r>
        <w:rPr>
          <w:rFonts w:ascii="GHEA Grapalat" w:hAnsi="GHEA Grapalat"/>
        </w:rPr>
        <w:t xml:space="preserve">ВС-сумма, выплачиваемая </w:t>
      </w:r>
      <w:r w:rsidRPr="00391653">
        <w:rPr>
          <w:rFonts w:ascii="GHEA Grapalat" w:hAnsi="GHEA Grapalat"/>
        </w:rPr>
        <w:t>за работы, указанные в объемн</w:t>
      </w:r>
      <w:r>
        <w:rPr>
          <w:rFonts w:ascii="GHEA Grapalat" w:hAnsi="GHEA Grapalat"/>
        </w:rPr>
        <w:t>ой</w:t>
      </w:r>
      <w:r w:rsidRPr="00391653">
        <w:rPr>
          <w:rFonts w:ascii="GHEA Grapalat" w:hAnsi="GHEA Grapalat"/>
        </w:rPr>
        <w:t xml:space="preserve"> ведомость-смет</w:t>
      </w:r>
      <w:r>
        <w:rPr>
          <w:rFonts w:ascii="GHEA Grapalat" w:hAnsi="GHEA Grapalat"/>
        </w:rPr>
        <w:t>е</w:t>
      </w:r>
      <w:r w:rsidR="003079EF">
        <w:rPr>
          <w:rFonts w:ascii="GHEA Grapalat" w:hAnsi="GHEA Grapalat"/>
        </w:rPr>
        <w:t>.</w:t>
      </w:r>
    </w:p>
    <w:p w14:paraId="786D1953"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0C717878"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78275C0C" w14:textId="489BD009"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Pr="001F4B1A">
        <w:rPr>
          <w:rFonts w:ascii="GHEA Grapalat" w:hAnsi="GHEA Grapalat"/>
        </w:rPr>
        <w:t>0,</w:t>
      </w:r>
      <w:r w:rsidR="009160EB" w:rsidRPr="001F4B1A">
        <w:rPr>
          <w:rFonts w:ascii="GHEA Grapalat" w:hAnsi="GHEA Grapalat"/>
        </w:rPr>
        <w:t>1</w:t>
      </w:r>
      <w:r w:rsidRPr="001F4B1A">
        <w:rPr>
          <w:rFonts w:ascii="GHEA Grapalat" w:hAnsi="GHEA Grapalat"/>
        </w:rPr>
        <w:t xml:space="preserve"> (</w:t>
      </w:r>
      <w:r w:rsidR="002147C4" w:rsidRPr="001F4B1A">
        <w:rPr>
          <w:rFonts w:ascii="GHEA Grapalat" w:hAnsi="GHEA Grapalat"/>
        </w:rPr>
        <w:t>ноль целое одно десятичное число</w:t>
      </w:r>
      <w:r w:rsidRPr="00F86955">
        <w:rPr>
          <w:rFonts w:ascii="GHEA Grapalat" w:hAnsi="GHEA Grapalat"/>
          <w:b/>
          <w:bCs/>
          <w:color w:val="EE0000"/>
        </w:rPr>
        <w:t>)</w:t>
      </w:r>
      <w:r w:rsidRPr="00C83AD1">
        <w:rPr>
          <w:rFonts w:ascii="GHEA Grapalat" w:hAnsi="GHEA Grapalat"/>
          <w:b/>
          <w:bCs/>
        </w:rPr>
        <w:t xml:space="preserve"> </w:t>
      </w:r>
      <w:r w:rsidRPr="009F3DC7">
        <w:rPr>
          <w:rFonts w:ascii="GHEA Grapalat" w:hAnsi="GHEA Grapalat"/>
        </w:rPr>
        <w:t>процента от цены подлежащей выполнению, но невыполненной работы.</w:t>
      </w:r>
    </w:p>
    <w:p w14:paraId="19032B01" w14:textId="270C4AFA"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5B4C69" w:rsidRPr="001F4B1A">
        <w:rPr>
          <w:rFonts w:ascii="GHEA Grapalat" w:hAnsi="GHEA Grapalat"/>
        </w:rPr>
        <w:t>1</w:t>
      </w:r>
      <w:r w:rsidR="00D4487F" w:rsidRPr="001F4B1A">
        <w:rPr>
          <w:rFonts w:ascii="GHEA Grapalat" w:hAnsi="GHEA Grapalat"/>
        </w:rPr>
        <w:t xml:space="preserve"> (</w:t>
      </w:r>
      <w:r w:rsidR="00B3576F" w:rsidRPr="001F4B1A">
        <w:rPr>
          <w:rFonts w:ascii="GHEA Grapalat" w:hAnsi="GHEA Grapalat"/>
        </w:rPr>
        <w:t>один</w:t>
      </w:r>
      <w:r w:rsidR="00D4487F" w:rsidRPr="00D4487F">
        <w:rPr>
          <w:rFonts w:ascii="GHEA Grapalat" w:hAnsi="GHEA Grapalat"/>
          <w:b/>
          <w:bCs/>
        </w:rPr>
        <w:t>)</w:t>
      </w:r>
      <w:r w:rsidRPr="00C83AD1">
        <w:rPr>
          <w:rFonts w:ascii="GHEA Grapalat" w:hAnsi="GHEA Grapalat"/>
          <w:b/>
          <w:bCs/>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2"/>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lastRenderedPageBreak/>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2995758B"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65CB2777" w14:textId="77777777" w:rsidR="00BB28C8" w:rsidRPr="000C67E4"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3DB5F57E" w14:textId="77777777" w:rsidR="00A04E56" w:rsidRPr="000C67E4" w:rsidRDefault="00A04E56" w:rsidP="00BB28C8">
      <w:pPr>
        <w:widowControl w:val="0"/>
        <w:tabs>
          <w:tab w:val="left" w:pos="1134"/>
        </w:tabs>
        <w:spacing w:after="160" w:line="360" w:lineRule="auto"/>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tbl>
      <w:tblPr>
        <w:tblStyle w:val="TableGrid"/>
        <w:tblW w:w="10127" w:type="dxa"/>
        <w:tblInd w:w="-119" w:type="dxa"/>
        <w:tblLook w:val="04A0" w:firstRow="1" w:lastRow="0" w:firstColumn="1" w:lastColumn="0" w:noHBand="0" w:noVBand="1"/>
      </w:tblPr>
      <w:tblGrid>
        <w:gridCol w:w="448"/>
        <w:gridCol w:w="3739"/>
        <w:gridCol w:w="5940"/>
      </w:tblGrid>
      <w:tr w:rsidR="001062EC" w14:paraId="6717E2EA" w14:textId="77777777" w:rsidTr="007075E5">
        <w:tc>
          <w:tcPr>
            <w:tcW w:w="448" w:type="dxa"/>
            <w:tcBorders>
              <w:top w:val="single" w:sz="4" w:space="0" w:color="auto"/>
              <w:left w:val="single" w:sz="4" w:space="0" w:color="auto"/>
              <w:bottom w:val="single" w:sz="4" w:space="0" w:color="auto"/>
              <w:right w:val="single" w:sz="4" w:space="0" w:color="auto"/>
            </w:tcBorders>
            <w:hideMark/>
          </w:tcPr>
          <w:p w14:paraId="54F03FEF" w14:textId="77777777" w:rsidR="001062EC" w:rsidRPr="001B718F" w:rsidRDefault="001062EC" w:rsidP="001B5470">
            <w:pPr>
              <w:tabs>
                <w:tab w:val="left" w:pos="1276"/>
              </w:tabs>
              <w:ind w:firstLine="720"/>
              <w:jc w:val="both"/>
              <w:rPr>
                <w:rFonts w:ascii="GHEA Grapalat" w:hAnsi="GHEA Grapalat" w:cs="Sylfaen"/>
                <w:sz w:val="20"/>
                <w:szCs w:val="20"/>
                <w:lang w:val="hy-AM"/>
              </w:rPr>
            </w:pPr>
            <w:r w:rsidRPr="001B718F">
              <w:rPr>
                <w:rFonts w:ascii="GHEA Grapalat" w:hAnsi="GHEA Grapalat" w:cs="Sylfaen"/>
                <w:sz w:val="20"/>
                <w:szCs w:val="20"/>
                <w:lang w:val="hy-AM"/>
              </w:rPr>
              <w:t>N</w:t>
            </w:r>
          </w:p>
        </w:tc>
        <w:tc>
          <w:tcPr>
            <w:tcW w:w="3739" w:type="dxa"/>
            <w:tcBorders>
              <w:top w:val="single" w:sz="4" w:space="0" w:color="auto"/>
              <w:left w:val="single" w:sz="4" w:space="0" w:color="auto"/>
              <w:bottom w:val="single" w:sz="4" w:space="0" w:color="auto"/>
              <w:right w:val="single" w:sz="4" w:space="0" w:color="auto"/>
            </w:tcBorders>
            <w:hideMark/>
          </w:tcPr>
          <w:p w14:paraId="1FD1978E" w14:textId="3E49DB43" w:rsidR="001062EC" w:rsidRPr="001B718F" w:rsidRDefault="001062EC" w:rsidP="001B5470">
            <w:pPr>
              <w:tabs>
                <w:tab w:val="left" w:pos="1276"/>
              </w:tabs>
              <w:ind w:firstLine="720"/>
              <w:jc w:val="both"/>
              <w:rPr>
                <w:rFonts w:ascii="GHEA Grapalat" w:hAnsi="GHEA Grapalat" w:cs="Sylfaen"/>
                <w:sz w:val="20"/>
                <w:szCs w:val="20"/>
                <w:lang w:val="hy-AM"/>
              </w:rPr>
            </w:pPr>
            <w:r w:rsidRPr="001062EC">
              <w:rPr>
                <w:rFonts w:ascii="GHEA Grapalat" w:hAnsi="GHEA Grapalat" w:cs="Sylfaen"/>
                <w:sz w:val="20"/>
                <w:szCs w:val="20"/>
                <w:lang w:val="hy-AM"/>
              </w:rPr>
              <w:t>Нарушение</w:t>
            </w:r>
          </w:p>
        </w:tc>
        <w:tc>
          <w:tcPr>
            <w:tcW w:w="5940" w:type="dxa"/>
            <w:tcBorders>
              <w:top w:val="single" w:sz="4" w:space="0" w:color="auto"/>
              <w:left w:val="single" w:sz="4" w:space="0" w:color="auto"/>
              <w:bottom w:val="single" w:sz="4" w:space="0" w:color="auto"/>
              <w:right w:val="single" w:sz="4" w:space="0" w:color="auto"/>
            </w:tcBorders>
            <w:hideMark/>
          </w:tcPr>
          <w:p w14:paraId="46AFF35C" w14:textId="30FB2BF9" w:rsidR="001062EC" w:rsidRPr="001B718F" w:rsidRDefault="001062EC" w:rsidP="001B5470">
            <w:pPr>
              <w:tabs>
                <w:tab w:val="left" w:pos="1276"/>
              </w:tabs>
              <w:ind w:firstLine="720"/>
              <w:jc w:val="both"/>
              <w:rPr>
                <w:rFonts w:ascii="GHEA Grapalat" w:hAnsi="GHEA Grapalat" w:cs="Sylfaen"/>
                <w:sz w:val="20"/>
                <w:szCs w:val="20"/>
                <w:lang w:val="hy-AM"/>
              </w:rPr>
            </w:pPr>
            <w:r w:rsidRPr="001062EC">
              <w:rPr>
                <w:rFonts w:ascii="GHEA Grapalat" w:hAnsi="GHEA Grapalat" w:cs="Sylfaen"/>
                <w:sz w:val="20"/>
                <w:szCs w:val="20"/>
                <w:lang w:val="hy-AM"/>
              </w:rPr>
              <w:t>Ответственность</w:t>
            </w:r>
          </w:p>
        </w:tc>
      </w:tr>
      <w:tr w:rsidR="00672AAB" w:rsidRPr="001062EC" w14:paraId="63ED6C46" w14:textId="77777777" w:rsidTr="008A5BBD">
        <w:tc>
          <w:tcPr>
            <w:tcW w:w="448" w:type="dxa"/>
            <w:tcBorders>
              <w:top w:val="single" w:sz="4" w:space="0" w:color="auto"/>
              <w:left w:val="single" w:sz="4" w:space="0" w:color="auto"/>
              <w:bottom w:val="single" w:sz="4" w:space="0" w:color="auto"/>
              <w:right w:val="single" w:sz="4" w:space="0" w:color="auto"/>
            </w:tcBorders>
            <w:vAlign w:val="center"/>
            <w:hideMark/>
          </w:tcPr>
          <w:p w14:paraId="1A692AB0" w14:textId="73A7AFF6" w:rsidR="00672AAB" w:rsidRPr="001B718F" w:rsidRDefault="00672AAB" w:rsidP="00672AAB">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11</w:t>
            </w:r>
          </w:p>
        </w:tc>
        <w:tc>
          <w:tcPr>
            <w:tcW w:w="3739" w:type="dxa"/>
            <w:tcBorders>
              <w:top w:val="single" w:sz="4" w:space="0" w:color="auto"/>
              <w:left w:val="single" w:sz="4" w:space="0" w:color="auto"/>
              <w:bottom w:val="single" w:sz="4" w:space="0" w:color="auto"/>
              <w:right w:val="single" w:sz="4" w:space="0" w:color="auto"/>
            </w:tcBorders>
            <w:hideMark/>
          </w:tcPr>
          <w:p w14:paraId="4F976932" w14:textId="2AFB5B8F" w:rsidR="00672AAB" w:rsidRPr="001B718F" w:rsidRDefault="00672AAB" w:rsidP="00672AAB">
            <w:pPr>
              <w:tabs>
                <w:tab w:val="left" w:pos="1276"/>
              </w:tabs>
              <w:ind w:firstLine="720"/>
              <w:jc w:val="both"/>
              <w:rPr>
                <w:rFonts w:ascii="GHEA Grapalat" w:hAnsi="GHEA Grapalat" w:cs="Sylfaen"/>
                <w:sz w:val="20"/>
                <w:szCs w:val="20"/>
                <w:lang w:val="hy-AM"/>
              </w:rPr>
            </w:pPr>
            <w:r w:rsidRPr="00B15D08">
              <w:t>Ненадлежащая организация и оснащение строительной площадки</w:t>
            </w:r>
          </w:p>
        </w:tc>
        <w:tc>
          <w:tcPr>
            <w:tcW w:w="5940" w:type="dxa"/>
            <w:tcBorders>
              <w:top w:val="single" w:sz="4" w:space="0" w:color="auto"/>
              <w:left w:val="single" w:sz="4" w:space="0" w:color="auto"/>
              <w:bottom w:val="single" w:sz="4" w:space="0" w:color="auto"/>
              <w:right w:val="single" w:sz="4" w:space="0" w:color="auto"/>
            </w:tcBorders>
          </w:tcPr>
          <w:p w14:paraId="503F03D9" w14:textId="77777777" w:rsidR="00672AAB" w:rsidRDefault="00672AAB" w:rsidP="00672AAB">
            <w:pPr>
              <w:tabs>
                <w:tab w:val="left" w:pos="1276"/>
              </w:tabs>
              <w:ind w:firstLine="720"/>
              <w:jc w:val="both"/>
              <w:rPr>
                <w:lang w:val="hy-AM"/>
              </w:rPr>
            </w:pPr>
          </w:p>
          <w:p w14:paraId="1269123D" w14:textId="084EC097" w:rsidR="00672AAB" w:rsidRPr="001B718F" w:rsidRDefault="00672AAB" w:rsidP="00672AAB">
            <w:pPr>
              <w:tabs>
                <w:tab w:val="left" w:pos="1276"/>
              </w:tabs>
              <w:ind w:firstLine="720"/>
              <w:jc w:val="both"/>
              <w:rPr>
                <w:rFonts w:ascii="GHEA Grapalat" w:hAnsi="GHEA Grapalat" w:cs="Sylfaen"/>
                <w:sz w:val="20"/>
                <w:szCs w:val="20"/>
                <w:lang w:val="hy-AM"/>
              </w:rPr>
            </w:pPr>
            <w:r w:rsidRPr="0070702D">
              <w:t>Штраф – 0,5% от цены контракта</w:t>
            </w:r>
          </w:p>
        </w:tc>
      </w:tr>
      <w:tr w:rsidR="00672AAB" w:rsidRPr="001062EC" w14:paraId="3281102C" w14:textId="77777777" w:rsidTr="008A5BBD">
        <w:trPr>
          <w:trHeight w:val="1138"/>
        </w:trPr>
        <w:tc>
          <w:tcPr>
            <w:tcW w:w="448" w:type="dxa"/>
            <w:tcBorders>
              <w:top w:val="single" w:sz="4" w:space="0" w:color="auto"/>
              <w:left w:val="single" w:sz="4" w:space="0" w:color="auto"/>
              <w:bottom w:val="single" w:sz="4" w:space="0" w:color="auto"/>
              <w:right w:val="single" w:sz="4" w:space="0" w:color="auto"/>
            </w:tcBorders>
            <w:vAlign w:val="center"/>
            <w:hideMark/>
          </w:tcPr>
          <w:p w14:paraId="265FA986" w14:textId="1593CCAE" w:rsidR="00672AAB" w:rsidRPr="001B718F" w:rsidRDefault="00672AAB" w:rsidP="00672AAB">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22</w:t>
            </w:r>
          </w:p>
        </w:tc>
        <w:tc>
          <w:tcPr>
            <w:tcW w:w="3739" w:type="dxa"/>
            <w:tcBorders>
              <w:top w:val="single" w:sz="4" w:space="0" w:color="auto"/>
              <w:left w:val="single" w:sz="4" w:space="0" w:color="auto"/>
              <w:bottom w:val="single" w:sz="4" w:space="0" w:color="auto"/>
              <w:right w:val="single" w:sz="4" w:space="0" w:color="auto"/>
            </w:tcBorders>
            <w:hideMark/>
          </w:tcPr>
          <w:p w14:paraId="31D1D663" w14:textId="77777777" w:rsidR="0033520F" w:rsidRDefault="0033520F" w:rsidP="00672AAB">
            <w:pPr>
              <w:tabs>
                <w:tab w:val="left" w:pos="1276"/>
              </w:tabs>
              <w:ind w:firstLine="720"/>
              <w:jc w:val="both"/>
              <w:rPr>
                <w:lang w:val="hy-AM"/>
              </w:rPr>
            </w:pPr>
          </w:p>
          <w:p w14:paraId="3EF74954" w14:textId="0269D9B6" w:rsidR="00672AAB" w:rsidRPr="001B718F" w:rsidRDefault="00672AAB" w:rsidP="00672AAB">
            <w:pPr>
              <w:tabs>
                <w:tab w:val="left" w:pos="1276"/>
              </w:tabs>
              <w:ind w:firstLine="720"/>
              <w:jc w:val="both"/>
              <w:rPr>
                <w:rFonts w:ascii="GHEA Grapalat" w:hAnsi="GHEA Grapalat" w:cs="Sylfaen"/>
                <w:sz w:val="20"/>
                <w:szCs w:val="20"/>
                <w:lang w:val="hy-AM"/>
              </w:rPr>
            </w:pPr>
            <w:r w:rsidRPr="00B15D08">
              <w:t>Несоблюдение технических стандартов безопасности</w:t>
            </w:r>
          </w:p>
        </w:tc>
        <w:tc>
          <w:tcPr>
            <w:tcW w:w="5940" w:type="dxa"/>
            <w:tcBorders>
              <w:top w:val="single" w:sz="4" w:space="0" w:color="auto"/>
              <w:left w:val="single" w:sz="4" w:space="0" w:color="auto"/>
              <w:bottom w:val="single" w:sz="4" w:space="0" w:color="auto"/>
              <w:right w:val="single" w:sz="4" w:space="0" w:color="auto"/>
            </w:tcBorders>
            <w:hideMark/>
          </w:tcPr>
          <w:p w14:paraId="6FF4402C" w14:textId="77777777" w:rsidR="00672AAB" w:rsidRDefault="00672AAB" w:rsidP="00672AAB">
            <w:pPr>
              <w:tabs>
                <w:tab w:val="left" w:pos="1276"/>
              </w:tabs>
              <w:ind w:firstLine="720"/>
              <w:jc w:val="both"/>
              <w:rPr>
                <w:lang w:val="hy-AM"/>
              </w:rPr>
            </w:pPr>
          </w:p>
          <w:p w14:paraId="2FC4F894" w14:textId="0CA34E01" w:rsidR="00672AAB" w:rsidRPr="001B718F" w:rsidRDefault="00672AAB" w:rsidP="00672AAB">
            <w:pPr>
              <w:tabs>
                <w:tab w:val="left" w:pos="1276"/>
              </w:tabs>
              <w:ind w:firstLine="720"/>
              <w:jc w:val="both"/>
              <w:rPr>
                <w:rFonts w:ascii="GHEA Grapalat" w:hAnsi="GHEA Grapalat" w:cs="Sylfaen"/>
                <w:sz w:val="20"/>
                <w:szCs w:val="20"/>
                <w:lang w:val="hy-AM"/>
              </w:rPr>
            </w:pPr>
            <w:r w:rsidRPr="0070702D">
              <w:t>Штраф – 0,5% от цены контракта</w:t>
            </w:r>
          </w:p>
        </w:tc>
      </w:tr>
      <w:tr w:rsidR="00672AAB" w:rsidRPr="001062EC" w14:paraId="68F16E90" w14:textId="77777777" w:rsidTr="008A5BBD">
        <w:trPr>
          <w:trHeight w:val="1423"/>
        </w:trPr>
        <w:tc>
          <w:tcPr>
            <w:tcW w:w="448" w:type="dxa"/>
            <w:tcBorders>
              <w:top w:val="single" w:sz="4" w:space="0" w:color="auto"/>
              <w:left w:val="single" w:sz="4" w:space="0" w:color="auto"/>
              <w:bottom w:val="single" w:sz="4" w:space="0" w:color="auto"/>
              <w:right w:val="single" w:sz="4" w:space="0" w:color="auto"/>
            </w:tcBorders>
            <w:vAlign w:val="center"/>
            <w:hideMark/>
          </w:tcPr>
          <w:p w14:paraId="1C5629A0" w14:textId="022347BC" w:rsidR="00672AAB" w:rsidRPr="001B718F" w:rsidRDefault="00672AAB" w:rsidP="00672AAB">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33</w:t>
            </w:r>
          </w:p>
        </w:tc>
        <w:tc>
          <w:tcPr>
            <w:tcW w:w="3739" w:type="dxa"/>
            <w:tcBorders>
              <w:top w:val="single" w:sz="4" w:space="0" w:color="auto"/>
              <w:left w:val="single" w:sz="4" w:space="0" w:color="auto"/>
              <w:bottom w:val="single" w:sz="4" w:space="0" w:color="auto"/>
              <w:right w:val="single" w:sz="4" w:space="0" w:color="auto"/>
            </w:tcBorders>
          </w:tcPr>
          <w:p w14:paraId="52E6FC4C" w14:textId="77777777" w:rsidR="0033520F" w:rsidRDefault="0033520F" w:rsidP="00672AAB">
            <w:pPr>
              <w:tabs>
                <w:tab w:val="left" w:pos="1276"/>
              </w:tabs>
              <w:ind w:firstLine="720"/>
              <w:jc w:val="both"/>
              <w:rPr>
                <w:lang w:val="hy-AM"/>
              </w:rPr>
            </w:pPr>
          </w:p>
          <w:p w14:paraId="42E92B3A" w14:textId="42BFCB4C" w:rsidR="00672AAB" w:rsidRPr="001B718F" w:rsidRDefault="00672AAB" w:rsidP="00672AAB">
            <w:pPr>
              <w:tabs>
                <w:tab w:val="left" w:pos="1276"/>
              </w:tabs>
              <w:ind w:firstLine="720"/>
              <w:jc w:val="both"/>
              <w:rPr>
                <w:rFonts w:ascii="GHEA Grapalat" w:hAnsi="GHEA Grapalat" w:cs="Sylfaen"/>
                <w:sz w:val="20"/>
                <w:szCs w:val="20"/>
                <w:lang w:val="hy-AM"/>
              </w:rPr>
            </w:pPr>
            <w:r w:rsidRPr="00B15D08">
              <w:t>Несоблюдение санитарно-гигиенических и экологических норм</w:t>
            </w:r>
          </w:p>
        </w:tc>
        <w:tc>
          <w:tcPr>
            <w:tcW w:w="5940" w:type="dxa"/>
            <w:tcBorders>
              <w:top w:val="single" w:sz="4" w:space="0" w:color="auto"/>
              <w:left w:val="single" w:sz="4" w:space="0" w:color="auto"/>
              <w:bottom w:val="single" w:sz="4" w:space="0" w:color="auto"/>
              <w:right w:val="single" w:sz="4" w:space="0" w:color="auto"/>
            </w:tcBorders>
            <w:hideMark/>
          </w:tcPr>
          <w:p w14:paraId="64E0517E" w14:textId="77777777" w:rsidR="00672AAB" w:rsidRDefault="00672AAB" w:rsidP="00672AAB">
            <w:pPr>
              <w:tabs>
                <w:tab w:val="left" w:pos="1276"/>
              </w:tabs>
              <w:ind w:firstLine="720"/>
              <w:jc w:val="both"/>
              <w:rPr>
                <w:lang w:val="hy-AM"/>
              </w:rPr>
            </w:pPr>
          </w:p>
          <w:p w14:paraId="062C34C7" w14:textId="080FE567" w:rsidR="00672AAB" w:rsidRPr="001B718F" w:rsidRDefault="00672AAB" w:rsidP="00672AAB">
            <w:pPr>
              <w:tabs>
                <w:tab w:val="left" w:pos="1276"/>
              </w:tabs>
              <w:ind w:firstLine="720"/>
              <w:jc w:val="both"/>
              <w:rPr>
                <w:rFonts w:ascii="GHEA Grapalat" w:hAnsi="GHEA Grapalat" w:cs="Sylfaen"/>
                <w:sz w:val="20"/>
                <w:szCs w:val="20"/>
                <w:lang w:val="hy-AM"/>
              </w:rPr>
            </w:pPr>
            <w:r w:rsidRPr="0070702D">
              <w:t>Штраф – 0,5% от цены контракта</w:t>
            </w:r>
          </w:p>
        </w:tc>
      </w:tr>
    </w:tbl>
    <w:p w14:paraId="5FBB528D" w14:textId="77777777"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305AD6AC" w14:textId="77777777"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27EA4A18"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62294ABE"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5253490" w14:textId="77777777"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5F5E5479" w14:textId="77777777"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0DB8FD5"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3"/>
        <w:t>32</w:t>
      </w:r>
      <w:r w:rsidRPr="009F3DC7">
        <w:rPr>
          <w:rFonts w:ascii="GHEA Grapalat" w:hAnsi="GHEA Grapalat"/>
        </w:rPr>
        <w:t>.</w:t>
      </w:r>
    </w:p>
    <w:p w14:paraId="4229AB1B"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39604A6"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lastRenderedPageBreak/>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D3D25FA"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6DE6C135"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488F02D8"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16CE439"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D3B388B" w14:textId="77777777" w:rsidR="007E73FD" w:rsidRPr="007E73FD" w:rsidRDefault="007E73FD" w:rsidP="007E73FD">
      <w:pPr>
        <w:widowControl w:val="0"/>
        <w:tabs>
          <w:tab w:val="left" w:pos="1134"/>
        </w:tabs>
        <w:spacing w:after="160" w:line="372" w:lineRule="auto"/>
        <w:ind w:firstLine="567"/>
        <w:jc w:val="both"/>
        <w:rPr>
          <w:rFonts w:ascii="GHEA Grapalat" w:hAnsi="GHEA Grapalat"/>
        </w:rPr>
      </w:pPr>
      <w:r w:rsidRPr="007E73FD">
        <w:rPr>
          <w:rFonts w:ascii="GHEA Grapalat" w:hAnsi="GHEA Grapalat"/>
        </w:rPr>
        <w:t>8.6.</w:t>
      </w:r>
      <w:r w:rsidRPr="007E73FD">
        <w:rPr>
          <w:rFonts w:ascii="GHEA Grapalat" w:hAnsi="GHEA Grapalat"/>
        </w:rPr>
        <w:tab/>
        <w:t>Если договор осуществляется посредством заключения договора субподряда:</w:t>
      </w:r>
    </w:p>
    <w:p w14:paraId="53F4FBD8" w14:textId="77777777" w:rsidR="007E73FD" w:rsidRPr="007E73FD" w:rsidRDefault="007E73FD" w:rsidP="007E73FD">
      <w:pPr>
        <w:widowControl w:val="0"/>
        <w:tabs>
          <w:tab w:val="left" w:pos="1134"/>
        </w:tabs>
        <w:spacing w:after="160" w:line="372" w:lineRule="auto"/>
        <w:ind w:firstLine="567"/>
        <w:jc w:val="both"/>
        <w:rPr>
          <w:rFonts w:ascii="GHEA Grapalat" w:hAnsi="GHEA Grapalat"/>
        </w:rPr>
      </w:pPr>
      <w:r w:rsidRPr="007E73FD">
        <w:rPr>
          <w:rFonts w:ascii="GHEA Grapalat" w:hAnsi="GHEA Grapalat"/>
        </w:rPr>
        <w:t>1)</w:t>
      </w:r>
      <w:r w:rsidRPr="007E73FD">
        <w:rPr>
          <w:rFonts w:ascii="GHEA Grapalat" w:hAnsi="GHEA Grapalat"/>
        </w:rPr>
        <w:tab/>
        <w:t>Подрядчик несет ответственность за неисполнение или ненадлежащее исполнение обязательств субподрядчика;</w:t>
      </w:r>
    </w:p>
    <w:p w14:paraId="69ADC905" w14:textId="408C1BB4" w:rsidR="00BB28C8" w:rsidRPr="009F3DC7" w:rsidRDefault="007E73FD" w:rsidP="007E73FD">
      <w:pPr>
        <w:widowControl w:val="0"/>
        <w:tabs>
          <w:tab w:val="left" w:pos="1134"/>
        </w:tabs>
        <w:spacing w:after="160" w:line="372" w:lineRule="auto"/>
        <w:ind w:firstLine="567"/>
        <w:jc w:val="both"/>
        <w:rPr>
          <w:rFonts w:ascii="GHEA Grapalat" w:hAnsi="GHEA Grapalat" w:cs="Sylfaen"/>
        </w:rPr>
      </w:pPr>
      <w:r w:rsidRPr="007E73FD">
        <w:rPr>
          <w:rFonts w:ascii="GHEA Grapalat" w:hAnsi="GHEA Grapalat"/>
        </w:rPr>
        <w:lastRenderedPageBreak/>
        <w:t>2)</w:t>
      </w:r>
      <w:r w:rsidRPr="007E73FD">
        <w:rPr>
          <w:rFonts w:ascii="GHEA Grapalat" w:hAnsi="GHEA Grapalat"/>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20.06.2025 № 817-А33</w:t>
      </w:r>
      <w:r w:rsidR="00BB28C8" w:rsidRPr="009F3DC7">
        <w:rPr>
          <w:rFonts w:ascii="GHEA Grapalat" w:hAnsi="GHEA Grapalat"/>
        </w:rPr>
        <w:t>.</w:t>
      </w:r>
    </w:p>
    <w:p w14:paraId="4B05C0D3"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24"/>
        <w:t>34</w:t>
      </w:r>
      <w:r w:rsidRPr="009F3DC7">
        <w:rPr>
          <w:rFonts w:ascii="GHEA Grapalat" w:hAnsi="GHEA Grapalat"/>
        </w:rPr>
        <w:t>.</w:t>
      </w:r>
    </w:p>
    <w:p w14:paraId="36C329BB" w14:textId="77777777"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824C4EB" w14:textId="77777777"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35A37158" w14:textId="77777777"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сделки, заключенные Подрядчиком в рамках исполнения договора, и вытекающие из </w:t>
      </w:r>
      <w:r w:rsidRPr="009F3DC7">
        <w:rPr>
          <w:rFonts w:ascii="GHEA Grapalat" w:hAnsi="GHEA Grapalat"/>
        </w:rPr>
        <w:lastRenderedPageBreak/>
        <w:t>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5A400E1D" w14:textId="77777777"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66A63DF" w14:textId="77777777"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1A864D16" w14:textId="77777777" w:rsidR="00320B7E" w:rsidRPr="009A510B" w:rsidRDefault="00320B7E" w:rsidP="00AD5A83">
      <w:pPr>
        <w:jc w:val="both"/>
        <w:rPr>
          <w:ins w:id="28" w:author="Inesa Kocharyan" w:date="2025-02-07T10:55:00Z"/>
          <w:rStyle w:val="ezkurwreuab5ozgtqnkl"/>
          <w:rFonts w:ascii="GHEA Grapalat" w:hAnsi="GHEA Grapalat"/>
          <w:lang w:val="hy-AM"/>
        </w:rPr>
      </w:pPr>
      <w:r>
        <w:rPr>
          <w:rFonts w:ascii="GHEA Grapalat" w:eastAsiaTheme="minorHAnsi" w:hAnsi="GHEA Grapalat" w:cstheme="minorBidi"/>
          <w:sz w:val="22"/>
          <w:szCs w:val="22"/>
          <w:lang w:eastAsia="en-US" w:bidi="ar-SA"/>
        </w:rPr>
        <w:t xml:space="preserve">     8.12 </w:t>
      </w:r>
      <w:r w:rsidRPr="00862ABD">
        <w:rPr>
          <w:rFonts w:ascii="GHEA Grapalat" w:hAnsi="GHEA Grapalat"/>
          <w:spacing w:val="-4"/>
        </w:rPr>
        <w:t>Подрядчик</w:t>
      </w:r>
      <w:ins w:id="29" w:author="Inesa Kocharyan" w:date="2025-02-07T10:55:00Z">
        <w:r>
          <w:rPr>
            <w:rFonts w:ascii="GHEA Grapalat" w:hAnsi="GHEA Grapalat"/>
            <w:color w:val="000000" w:themeColor="text1"/>
          </w:rPr>
          <w:t xml:space="preserve"> </w:t>
        </w:r>
      </w:ins>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sidRPr="00862ABD">
        <w:rPr>
          <w:rFonts w:ascii="GHEA Grapalat" w:hAnsi="GHEA Grapalat"/>
          <w:spacing w:val="-4"/>
        </w:rPr>
        <w:t>Подрядчик</w:t>
      </w:r>
      <w:r>
        <w:rPr>
          <w:rFonts w:ascii="GHEA Grapalat" w:hAnsi="GHEA Grapalat"/>
          <w:spacing w:val="-4"/>
        </w:rPr>
        <w:t>у</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lastRenderedPageBreak/>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sidR="0039125D">
        <w:rPr>
          <w:rStyle w:val="ezkurwreuab5ozgtqnkl"/>
          <w:rFonts w:ascii="GHEA Grapalat" w:hAnsi="GHEA Grapalat"/>
        </w:rPr>
        <w:t>5</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r w:rsidR="002A75B6">
        <w:rPr>
          <w:rStyle w:val="ezkurwreuab5ozgtqnkl"/>
          <w:rFonts w:ascii="GHEA Grapalat" w:hAnsi="GHEA Grapalat"/>
          <w:vertAlign w:val="superscript"/>
        </w:rPr>
        <w:t>35</w:t>
      </w:r>
    </w:p>
    <w:p w14:paraId="2D480E20"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8227A">
        <w:rPr>
          <w:rFonts w:ascii="GHEA Grapalat" w:hAnsi="GHEA Grapalat"/>
        </w:rPr>
        <w:t>8.</w:t>
      </w:r>
      <w:r w:rsidR="00320B7E" w:rsidRPr="0098227A">
        <w:rPr>
          <w:rFonts w:ascii="GHEA Grapalat" w:hAnsi="GHEA Grapalat"/>
        </w:rPr>
        <w:t>13</w:t>
      </w:r>
      <w:r w:rsidRPr="0098227A">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529FE4" w14:textId="77777777" w:rsidR="00BB28C8" w:rsidRPr="0039125D" w:rsidRDefault="00BB28C8" w:rsidP="00BB28C8">
      <w:pPr>
        <w:widowControl w:val="0"/>
        <w:tabs>
          <w:tab w:val="left" w:pos="1276"/>
        </w:tabs>
        <w:spacing w:after="160" w:line="353" w:lineRule="auto"/>
        <w:ind w:firstLine="567"/>
        <w:jc w:val="both"/>
        <w:rPr>
          <w:rFonts w:ascii="GHEA Grapalat" w:hAnsi="GHEA Grapalat"/>
        </w:rPr>
      </w:pPr>
      <w:r w:rsidRPr="0039125D">
        <w:rPr>
          <w:rFonts w:ascii="GHEA Grapalat" w:hAnsi="GHEA Grapalat"/>
        </w:rPr>
        <w:t>8.1</w:t>
      </w:r>
      <w:r w:rsidR="00320B7E" w:rsidRPr="0039125D">
        <w:rPr>
          <w:rFonts w:ascii="GHEA Grapalat" w:hAnsi="GHEA Grapalat"/>
        </w:rPr>
        <w:t>4</w:t>
      </w:r>
      <w:r w:rsidRPr="0039125D">
        <w:rPr>
          <w:rFonts w:ascii="GHEA Grapalat" w:hAnsi="GHEA Grapalat"/>
        </w:rPr>
        <w:t>.</w:t>
      </w:r>
      <w:r w:rsidRPr="0039125D">
        <w:rPr>
          <w:rFonts w:ascii="GHEA Grapalat" w:hAnsi="GHEA Grapalat"/>
        </w:rPr>
        <w:tab/>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w:t>
      </w:r>
      <w:r w:rsidR="00014C0C" w:rsidRPr="0039125D">
        <w:rPr>
          <w:rFonts w:ascii="GHEA Grapalat" w:hAnsi="GHEA Grapalat"/>
        </w:rPr>
        <w:t xml:space="preserve">, </w:t>
      </w:r>
      <w:r w:rsidRPr="0039125D">
        <w:rPr>
          <w:rFonts w:ascii="GHEA Grapalat" w:hAnsi="GHEA Grapalat"/>
        </w:rPr>
        <w:t xml:space="preserve">№ 4.1 </w:t>
      </w:r>
      <w:r w:rsidR="00014C0C" w:rsidRPr="0039125D">
        <w:rPr>
          <w:rFonts w:ascii="GHEA Grapalat" w:hAnsi="GHEA Grapalat"/>
        </w:rPr>
        <w:t xml:space="preserve">и № 5 </w:t>
      </w:r>
      <w:r w:rsidRPr="0039125D">
        <w:rPr>
          <w:rFonts w:ascii="GHEA Grapalat" w:hAnsi="GHEA Grapalat"/>
        </w:rPr>
        <w:t>к настоящему договору считаются неотъемлемой частью договора.</w:t>
      </w:r>
    </w:p>
    <w:p w14:paraId="3CCCC57F" w14:textId="77777777" w:rsidR="002A75B6" w:rsidRPr="00732686" w:rsidRDefault="00BB28C8" w:rsidP="002A75B6">
      <w:pPr>
        <w:widowControl w:val="0"/>
        <w:pBdr>
          <w:bottom w:val="single" w:sz="6" w:space="0" w:color="auto"/>
        </w:pBdr>
        <w:tabs>
          <w:tab w:val="left" w:pos="1276"/>
        </w:tabs>
        <w:spacing w:after="160" w:line="353" w:lineRule="auto"/>
        <w:ind w:firstLine="567"/>
        <w:jc w:val="both"/>
        <w:rPr>
          <w:rFonts w:ascii="GHEA Grapalat" w:hAnsi="GHEA Grapalat"/>
          <w:highlight w:val="yellow"/>
        </w:rPr>
      </w:pPr>
      <w:r w:rsidRPr="0039125D">
        <w:rPr>
          <w:rFonts w:ascii="GHEA Grapalat" w:hAnsi="GHEA Grapalat"/>
        </w:rPr>
        <w:t>8.1</w:t>
      </w:r>
      <w:r w:rsidR="00320B7E" w:rsidRPr="0039125D">
        <w:rPr>
          <w:rFonts w:ascii="GHEA Grapalat" w:hAnsi="GHEA Grapalat"/>
        </w:rPr>
        <w:t>5</w:t>
      </w:r>
      <w:r w:rsidRPr="0039125D">
        <w:rPr>
          <w:rFonts w:ascii="GHEA Grapalat" w:hAnsi="GHEA Grapalat"/>
        </w:rPr>
        <w:t>.</w:t>
      </w:r>
      <w:r w:rsidRPr="0039125D">
        <w:rPr>
          <w:rFonts w:ascii="GHEA Grapalat" w:hAnsi="GHEA Grapalat"/>
        </w:rPr>
        <w:tab/>
        <w:t>К отношениям, связанным с настоящим договором, применяется право Республики Армения.</w:t>
      </w:r>
    </w:p>
    <w:p w14:paraId="16C1608C" w14:textId="77777777" w:rsidR="00014C0C" w:rsidRDefault="00014C0C" w:rsidP="002A75B6">
      <w:pPr>
        <w:widowControl w:val="0"/>
        <w:pBdr>
          <w:bottom w:val="single" w:sz="6" w:space="0" w:color="auto"/>
        </w:pBdr>
        <w:tabs>
          <w:tab w:val="left" w:pos="1276"/>
        </w:tabs>
        <w:spacing w:after="160" w:line="353" w:lineRule="auto"/>
        <w:ind w:firstLine="567"/>
        <w:jc w:val="both"/>
        <w:rPr>
          <w:rFonts w:ascii="GHEA Grapalat" w:hAnsi="GHEA Grapalat"/>
          <w:highlight w:val="yellow"/>
        </w:rPr>
      </w:pPr>
    </w:p>
    <w:p w14:paraId="13A1924F" w14:textId="77777777" w:rsidR="00014C0C" w:rsidRDefault="00014C0C" w:rsidP="002A75B6">
      <w:pPr>
        <w:widowControl w:val="0"/>
        <w:pBdr>
          <w:bottom w:val="single" w:sz="6" w:space="0" w:color="auto"/>
        </w:pBdr>
        <w:tabs>
          <w:tab w:val="left" w:pos="1276"/>
        </w:tabs>
        <w:spacing w:after="160" w:line="353" w:lineRule="auto"/>
        <w:ind w:firstLine="567"/>
        <w:jc w:val="both"/>
        <w:rPr>
          <w:rFonts w:ascii="GHEA Grapalat" w:hAnsi="GHEA Grapalat"/>
          <w:highlight w:val="yellow"/>
        </w:rPr>
      </w:pPr>
    </w:p>
    <w:p w14:paraId="3876A40F" w14:textId="77777777" w:rsidR="002A75B6" w:rsidRPr="00A915F5" w:rsidRDefault="002A75B6" w:rsidP="00A915F5">
      <w:pPr>
        <w:rPr>
          <w:rStyle w:val="ezkurwreuab5ozgtqnkl"/>
          <w:i/>
          <w:sz w:val="20"/>
          <w:szCs w:val="20"/>
        </w:rPr>
      </w:pPr>
      <w:r w:rsidRPr="00A915F5">
        <w:rPr>
          <w:rFonts w:ascii="GHEA Grapalat" w:hAnsi="GHEA Grapalat"/>
          <w:vertAlign w:val="superscript"/>
        </w:rPr>
        <w:t xml:space="preserve">35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sidR="00A2389C">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sidR="00A915F5" w:rsidRPr="00A915F5">
        <w:rPr>
          <w:rStyle w:val="ezkurwreuab5ozgtqnkl"/>
          <w:i/>
          <w:sz w:val="20"/>
          <w:szCs w:val="20"/>
        </w:rPr>
        <w:t>"</w:t>
      </w:r>
      <w:r w:rsidR="00820297">
        <w:rPr>
          <w:rStyle w:val="ezkurwreuab5ozgtqnkl"/>
          <w:i/>
          <w:sz w:val="20"/>
          <w:szCs w:val="20"/>
        </w:rPr>
        <w:t>.</w:t>
      </w:r>
    </w:p>
    <w:p w14:paraId="3A80B89A" w14:textId="77777777" w:rsidR="002A75B6" w:rsidRPr="00A915F5" w:rsidRDefault="002A75B6">
      <w:pPr>
        <w:rPr>
          <w:rStyle w:val="ezkurwreuab5ozgtqnkl"/>
          <w:i/>
          <w:sz w:val="20"/>
          <w:szCs w:val="20"/>
        </w:rPr>
      </w:pPr>
    </w:p>
    <w:p w14:paraId="7736CE06" w14:textId="77777777" w:rsidR="002A75B6" w:rsidRDefault="002A75B6">
      <w:pPr>
        <w:rPr>
          <w:rStyle w:val="ezkurwreuab5ozgtqnkl"/>
          <w:i/>
          <w:sz w:val="20"/>
          <w:szCs w:val="20"/>
          <w:highlight w:val="yellow"/>
        </w:rPr>
      </w:pPr>
    </w:p>
    <w:p w14:paraId="0C8AB378" w14:textId="77777777" w:rsidR="00014C0C" w:rsidRDefault="00014C0C">
      <w:pPr>
        <w:rPr>
          <w:rFonts w:ascii="GHEA Grapalat" w:hAnsi="GHEA Grapalat"/>
          <w:highlight w:val="yellow"/>
        </w:rPr>
      </w:pPr>
      <w:r>
        <w:rPr>
          <w:rFonts w:ascii="GHEA Grapalat" w:hAnsi="GHEA Grapalat"/>
          <w:highlight w:val="yellow"/>
        </w:rPr>
        <w:br w:type="page"/>
      </w:r>
    </w:p>
    <w:p w14:paraId="503996D4" w14:textId="77777777" w:rsidR="002A75B6" w:rsidRDefault="002A75B6" w:rsidP="002A75B6">
      <w:pPr>
        <w:pStyle w:val="FootnoteText"/>
        <w:widowControl w:val="0"/>
        <w:jc w:val="both"/>
        <w:rPr>
          <w:rFonts w:ascii="GHEA Grapalat" w:hAnsi="GHEA Grapalat"/>
          <w:i/>
        </w:rPr>
      </w:pPr>
      <w:r>
        <w:rPr>
          <w:rFonts w:ascii="GHEA Grapalat" w:hAnsi="GHEA Grapalat"/>
          <w:i/>
        </w:rPr>
        <w:lastRenderedPageBreak/>
        <w:t>------------------------------------------------------</w:t>
      </w:r>
    </w:p>
    <w:p w14:paraId="4C5C3162" w14:textId="77777777" w:rsidR="002A75B6" w:rsidRPr="007656DE" w:rsidRDefault="002A75B6" w:rsidP="002A75B6">
      <w:pPr>
        <w:pStyle w:val="FootnoteText"/>
        <w:widowControl w:val="0"/>
        <w:jc w:val="both"/>
        <w:rPr>
          <w:rFonts w:ascii="GHEA Grapalat" w:hAnsi="GHEA Grapalat"/>
          <w:i/>
          <w:lang w:val="hy-AM" w:eastAsia="en-US"/>
        </w:rPr>
      </w:pPr>
      <w:r>
        <w:rPr>
          <w:rFonts w:ascii="GHEA Grapalat" w:hAnsi="GHEA Grapalat"/>
          <w:i/>
        </w:rPr>
        <w:t xml:space="preserve">     </w:t>
      </w:r>
      <w:r w:rsidRPr="007656DE">
        <w:rPr>
          <w:rFonts w:ascii="GHEA Grapalat" w:hAnsi="GHEA Grapalat"/>
          <w:i/>
          <w:vertAlign w:val="superscript"/>
        </w:rPr>
        <w:t xml:space="preserve">36 </w:t>
      </w:r>
      <w:r w:rsidRPr="007656DE">
        <w:rPr>
          <w:rFonts w:ascii="GHEA Grapalat" w:hAnsi="GHEA Grapalat"/>
          <w:i/>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7656DE">
        <w:rPr>
          <w:rFonts w:ascii="GHEA Grapalat" w:hAnsi="GHEA Grapalat"/>
        </w:rPr>
        <w:t xml:space="preserve"> </w:t>
      </w:r>
      <w:r w:rsidRPr="007656DE">
        <w:rPr>
          <w:rFonts w:ascii="GHEA Grapalat" w:hAnsi="GHEA Grapalat"/>
          <w:i/>
        </w:rPr>
        <w:t xml:space="preserve">   </w:t>
      </w:r>
    </w:p>
    <w:p w14:paraId="07DF6BCD" w14:textId="77777777" w:rsidR="002A75B6" w:rsidRDefault="002A75B6" w:rsidP="002A75B6">
      <w:pPr>
        <w:pStyle w:val="FootnoteText"/>
        <w:widowControl w:val="0"/>
        <w:jc w:val="both"/>
        <w:rPr>
          <w:ins w:id="30" w:author="Inesa Kocharyan" w:date="2025-03-19T11:21:00Z"/>
          <w:rFonts w:ascii="GHEA Grapalat" w:hAnsi="GHEA Grapalat"/>
          <w:i/>
        </w:rPr>
      </w:pPr>
      <w:r w:rsidRPr="007656DE">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213739DE" w14:textId="77777777" w:rsidR="00757043" w:rsidRPr="00124BE9" w:rsidRDefault="00757043" w:rsidP="002A75B6">
      <w:pPr>
        <w:pStyle w:val="FootnoteText"/>
        <w:widowControl w:val="0"/>
        <w:jc w:val="both"/>
        <w:rPr>
          <w:rFonts w:ascii="GHEA Grapalat" w:hAnsi="GHEA Grapalat"/>
          <w:i/>
          <w:lang w:val="hy-AM" w:eastAsia="en-US"/>
        </w:rPr>
      </w:pPr>
      <w:r w:rsidRPr="00060567">
        <w:rPr>
          <w:rStyle w:val="ezkurwreuab5ozgtqnkl"/>
          <w:rFonts w:ascii="Cambria" w:hAnsi="Cambria" w:cs="Cambria"/>
          <w:i/>
        </w:rPr>
        <w:t>Срок</w:t>
      </w:r>
      <w:r w:rsidRPr="00060567">
        <w:rPr>
          <w:rStyle w:val="ezkurwreuab5ozgtqnkl"/>
          <w:i/>
        </w:rPr>
        <w:t xml:space="preserve">, </w:t>
      </w:r>
      <w:r w:rsidRPr="00060567">
        <w:rPr>
          <w:rStyle w:val="ezkurwreuab5ozgtqnkl"/>
          <w:rFonts w:ascii="Cambria" w:hAnsi="Cambria" w:cs="Cambria"/>
          <w:i/>
        </w:rPr>
        <w:t>установленный</w:t>
      </w:r>
      <w:r w:rsidRPr="00060567">
        <w:rPr>
          <w:i/>
        </w:rPr>
        <w:t xml:space="preserve"> </w:t>
      </w:r>
      <w:r w:rsidRPr="00060567">
        <w:rPr>
          <w:rStyle w:val="ezkurwreuab5ozgtqnkl"/>
          <w:rFonts w:ascii="Cambria" w:hAnsi="Cambria" w:cs="Cambria"/>
          <w:i/>
        </w:rPr>
        <w:t>в</w:t>
      </w:r>
      <w:r w:rsidRPr="00060567">
        <w:rPr>
          <w:rStyle w:val="ezkurwreuab5ozgtqnkl"/>
          <w:i/>
        </w:rPr>
        <w:t xml:space="preserve"> </w:t>
      </w:r>
      <w:r w:rsidRPr="00060567">
        <w:rPr>
          <w:rStyle w:val="ezkurwreuab5ozgtqnkl"/>
          <w:rFonts w:ascii="Cambria" w:hAnsi="Cambria" w:cs="Cambria"/>
          <w:i/>
        </w:rPr>
        <w:t>предложении</w:t>
      </w:r>
      <w:r w:rsidRPr="00060567">
        <w:rPr>
          <w:i/>
        </w:rPr>
        <w:t xml:space="preserve"> </w:t>
      </w:r>
      <w:r w:rsidRPr="00060567">
        <w:rPr>
          <w:rStyle w:val="ezkurwreuab5ozgtqnkl"/>
          <w:i/>
        </w:rPr>
        <w:t>5</w:t>
      </w:r>
      <w:r w:rsidRPr="00060567">
        <w:rPr>
          <w:i/>
        </w:rPr>
        <w:t xml:space="preserve"> </w:t>
      </w:r>
      <w:r w:rsidRPr="00060567">
        <w:rPr>
          <w:rStyle w:val="ezkurwreuab5ozgtqnkl"/>
          <w:rFonts w:ascii="Cambria" w:hAnsi="Cambria" w:cs="Cambria"/>
          <w:i/>
        </w:rPr>
        <w:t>настоящего</w:t>
      </w:r>
      <w:r w:rsidRPr="00060567">
        <w:rPr>
          <w:i/>
        </w:rPr>
        <w:t xml:space="preserve"> </w:t>
      </w:r>
      <w:r w:rsidRPr="00060567">
        <w:rPr>
          <w:rStyle w:val="ezkurwreuab5ozgtqnkl"/>
          <w:rFonts w:ascii="Cambria" w:hAnsi="Cambria" w:cs="Cambria"/>
          <w:i/>
        </w:rPr>
        <w:t>пункта</w:t>
      </w:r>
      <w:r w:rsidRPr="00060567">
        <w:rPr>
          <w:i/>
        </w:rPr>
        <w:t xml:space="preserve">, </w:t>
      </w:r>
      <w:r w:rsidRPr="00060567">
        <w:rPr>
          <w:rStyle w:val="ezkurwreuab5ozgtqnkl"/>
          <w:rFonts w:ascii="Cambria" w:hAnsi="Cambria" w:cs="Cambria"/>
          <w:i/>
        </w:rPr>
        <w:t>не</w:t>
      </w:r>
      <w:r w:rsidRPr="00060567">
        <w:rPr>
          <w:i/>
        </w:rPr>
        <w:t xml:space="preserve"> </w:t>
      </w:r>
      <w:r w:rsidRPr="00060567">
        <w:rPr>
          <w:rStyle w:val="ezkurwreuab5ozgtqnkl"/>
          <w:rFonts w:ascii="Cambria" w:hAnsi="Cambria" w:cs="Cambria"/>
          <w:i/>
        </w:rPr>
        <w:t>может</w:t>
      </w:r>
      <w:r w:rsidRPr="00060567">
        <w:rPr>
          <w:rStyle w:val="ezkurwreuab5ozgtqnkl"/>
          <w:i/>
        </w:rPr>
        <w:t xml:space="preserve"> </w:t>
      </w:r>
      <w:r w:rsidRPr="00060567">
        <w:rPr>
          <w:rStyle w:val="ezkurwreuab5ozgtqnkl"/>
          <w:rFonts w:ascii="Cambria" w:hAnsi="Cambria" w:cs="Cambria"/>
          <w:i/>
        </w:rPr>
        <w:t>быть</w:t>
      </w:r>
      <w:r w:rsidRPr="00060567">
        <w:rPr>
          <w:rStyle w:val="ezkurwreuab5ozgtqnkl"/>
          <w:i/>
        </w:rPr>
        <w:t xml:space="preserve"> </w:t>
      </w:r>
      <w:r w:rsidRPr="00060567">
        <w:rPr>
          <w:rStyle w:val="ezkurwreuab5ozgtqnkl"/>
          <w:rFonts w:ascii="Cambria" w:hAnsi="Cambria" w:cs="Cambria"/>
          <w:i/>
        </w:rPr>
        <w:t>менее</w:t>
      </w:r>
      <w:r w:rsidRPr="00060567">
        <w:rPr>
          <w:i/>
        </w:rPr>
        <w:t xml:space="preserve"> </w:t>
      </w:r>
      <w:r w:rsidRPr="00060567">
        <w:rPr>
          <w:rStyle w:val="ezkurwreuab5ozgtqnkl"/>
          <w:i/>
        </w:rPr>
        <w:t>10</w:t>
      </w:r>
      <w:r w:rsidRPr="00060567">
        <w:rPr>
          <w:i/>
        </w:rPr>
        <w:t xml:space="preserve"> </w:t>
      </w:r>
      <w:r w:rsidRPr="00060567">
        <w:rPr>
          <w:rStyle w:val="ezkurwreuab5ozgtqnkl"/>
          <w:rFonts w:ascii="Cambria" w:hAnsi="Cambria" w:cs="Cambria"/>
          <w:i/>
        </w:rPr>
        <w:t>рабочих</w:t>
      </w:r>
      <w:r w:rsidRPr="00060567">
        <w:rPr>
          <w:i/>
        </w:rPr>
        <w:t xml:space="preserve"> </w:t>
      </w:r>
      <w:r w:rsidRPr="00060567">
        <w:rPr>
          <w:rStyle w:val="ezkurwreuab5ozgtqnkl"/>
          <w:rFonts w:ascii="Cambria" w:hAnsi="Cambria" w:cs="Cambria"/>
          <w:i/>
        </w:rPr>
        <w:t>дней</w:t>
      </w:r>
      <w:r>
        <w:rPr>
          <w:rStyle w:val="ezkurwreuab5ozgtqnkl"/>
          <w:rFonts w:ascii="Cambria" w:hAnsi="Cambria" w:cs="Cambria"/>
          <w:i/>
          <w:lang w:val="hy-AM"/>
        </w:rPr>
        <w:t>.</w:t>
      </w:r>
    </w:p>
    <w:p w14:paraId="5EB3BB6F" w14:textId="77777777" w:rsidR="00BB28C8" w:rsidRPr="002A75B6" w:rsidRDefault="00BB28C8" w:rsidP="00BB28C8">
      <w:pPr>
        <w:widowControl w:val="0"/>
        <w:tabs>
          <w:tab w:val="left" w:pos="1276"/>
        </w:tabs>
        <w:spacing w:after="160" w:line="353" w:lineRule="auto"/>
        <w:ind w:firstLine="567"/>
        <w:jc w:val="both"/>
        <w:rPr>
          <w:rFonts w:ascii="GHEA Grapalat" w:hAnsi="GHEA Grapalat"/>
          <w:lang w:val="hy-AM"/>
        </w:rPr>
      </w:pPr>
    </w:p>
    <w:p w14:paraId="302A7D99" w14:textId="77777777" w:rsidR="00014C0C" w:rsidRDefault="00014C0C">
      <w:pPr>
        <w:rPr>
          <w:rFonts w:ascii="GHEA Grapalat" w:hAnsi="GHEA Grapalat"/>
          <w:b/>
        </w:rPr>
      </w:pPr>
      <w:r>
        <w:rPr>
          <w:rFonts w:ascii="GHEA Grapalat" w:hAnsi="GHEA Grapalat"/>
          <w:b/>
        </w:rPr>
        <w:br w:type="page"/>
      </w:r>
    </w:p>
    <w:p w14:paraId="69211C1D" w14:textId="77777777"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lastRenderedPageBreak/>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70FB7277" w14:textId="77777777" w:rsidTr="003D2146">
        <w:trPr>
          <w:jc w:val="center"/>
        </w:trPr>
        <w:tc>
          <w:tcPr>
            <w:tcW w:w="4536" w:type="dxa"/>
          </w:tcPr>
          <w:p w14:paraId="364073F4"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61AD354D"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14:paraId="4CE2A6C2"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2E244DE0"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41CC4558"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548D18EF"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44026C1B"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14:paraId="2BFA1523"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3409A493"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33C7E8F1" w14:textId="57889B2E" w:rsidR="004E1B2F" w:rsidRPr="003440D5" w:rsidRDefault="00BB28C8" w:rsidP="003577A8">
      <w:pPr>
        <w:widowControl w:val="0"/>
        <w:tabs>
          <w:tab w:val="left" w:pos="1276"/>
        </w:tabs>
        <w:spacing w:after="160" w:line="360" w:lineRule="auto"/>
        <w:jc w:val="both"/>
        <w:rPr>
          <w:rFonts w:ascii="GHEA Grapalat" w:hAnsi="GHEA Grapalat"/>
          <w:u w:val="single"/>
          <w:lang w:val="hy-AM"/>
        </w:rPr>
        <w:sectPr w:rsidR="004E1B2F" w:rsidRPr="003440D5" w:rsidSect="003577A8">
          <w:footerReference w:type="default" r:id="rId9"/>
          <w:footnotePr>
            <w:pos w:val="beneathText"/>
          </w:footnotePr>
          <w:type w:val="nextColumn"/>
          <w:pgSz w:w="11907" w:h="16840" w:code="9"/>
          <w:pgMar w:top="993" w:right="1017" w:bottom="1418" w:left="1418" w:header="561" w:footer="561" w:gutter="0"/>
          <w:cols w:space="720"/>
          <w:docGrid w:linePitch="326"/>
        </w:sect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w:t>
      </w:r>
    </w:p>
    <w:p w14:paraId="291413FD" w14:textId="77777777" w:rsidR="00D248FC" w:rsidRPr="009F3DC7" w:rsidRDefault="00D248FC" w:rsidP="00D248FC">
      <w:pPr>
        <w:widowControl w:val="0"/>
        <w:spacing w:after="160"/>
        <w:jc w:val="right"/>
        <w:rPr>
          <w:rFonts w:ascii="GHEA Grapalat" w:hAnsi="GHEA Grapalat" w:cs="Arial"/>
          <w:i/>
        </w:rPr>
      </w:pPr>
      <w:r w:rsidRPr="009F3DC7">
        <w:rPr>
          <w:rFonts w:ascii="GHEA Grapalat" w:hAnsi="GHEA Grapalat"/>
          <w:i/>
        </w:rPr>
        <w:lastRenderedPageBreak/>
        <w:t>Приложение № 1</w:t>
      </w:r>
    </w:p>
    <w:p w14:paraId="024F965F" w14:textId="77777777" w:rsidR="00D248FC" w:rsidRPr="00C83AD1" w:rsidRDefault="00D248FC" w:rsidP="00D248FC">
      <w:pPr>
        <w:widowControl w:val="0"/>
        <w:tabs>
          <w:tab w:val="left" w:pos="2268"/>
        </w:tabs>
        <w:spacing w:after="160"/>
        <w:ind w:firstLine="567"/>
        <w:jc w:val="right"/>
        <w:rPr>
          <w:rFonts w:ascii="GHEA Grapalat" w:hAnsi="GHEA Grapalat"/>
          <w:bCs/>
        </w:rPr>
      </w:pPr>
      <w:r w:rsidRPr="00C83AD1">
        <w:rPr>
          <w:rFonts w:ascii="GHEA Grapalat" w:hAnsi="GHEA Grapalat"/>
          <w:bCs/>
        </w:rPr>
        <w:t xml:space="preserve">к Приглашению на </w:t>
      </w:r>
      <w:r w:rsidRPr="002D2947">
        <w:rPr>
          <w:rFonts w:ascii="GHEA Grapalat" w:hAnsi="GHEA Grapalat"/>
          <w:bCs/>
        </w:rPr>
        <w:t>запрос котировок</w:t>
      </w:r>
    </w:p>
    <w:p w14:paraId="42487C99" w14:textId="14A2B0BB" w:rsidR="00D248FC" w:rsidRPr="00E71E56" w:rsidRDefault="00D248FC" w:rsidP="00D248FC">
      <w:pPr>
        <w:widowControl w:val="0"/>
        <w:tabs>
          <w:tab w:val="left" w:pos="2268"/>
        </w:tabs>
        <w:spacing w:after="160"/>
        <w:ind w:firstLine="567"/>
        <w:jc w:val="right"/>
        <w:rPr>
          <w:rFonts w:ascii="GHEA Grapalat" w:hAnsi="GHEA Grapalat"/>
          <w:bCs/>
        </w:rPr>
      </w:pPr>
      <w:r w:rsidRPr="00C83AD1">
        <w:rPr>
          <w:rFonts w:ascii="GHEA Grapalat" w:hAnsi="GHEA Grapalat"/>
          <w:bCs/>
        </w:rPr>
        <w:t>под кодом "</w:t>
      </w:r>
      <w:r w:rsidR="00831BEC">
        <w:rPr>
          <w:rFonts w:ascii="GHEA Grapalat" w:hAnsi="GHEA Grapalat"/>
          <w:bCs/>
        </w:rPr>
        <w:t>EQ-GHAShDzB-26/33</w:t>
      </w:r>
      <w:r w:rsidRPr="00C83AD1">
        <w:rPr>
          <w:rFonts w:ascii="GHEA Grapalat" w:hAnsi="GHEA Grapalat"/>
          <w:bCs/>
        </w:rPr>
        <w:t>''</w:t>
      </w:r>
    </w:p>
    <w:p w14:paraId="715AC5ED" w14:textId="095E9F8A" w:rsidR="00E71E56" w:rsidRPr="001942A8" w:rsidRDefault="00E71E56" w:rsidP="00E71E56">
      <w:pPr>
        <w:rPr>
          <w:rFonts w:ascii="GHEA Grapalat" w:hAnsi="GHEA Grapalat"/>
          <w:b/>
          <w:sz w:val="28"/>
          <w:szCs w:val="28"/>
        </w:rPr>
      </w:pPr>
      <w:r w:rsidRPr="00E71E56">
        <w:rPr>
          <w:rFonts w:ascii="GHEA Grapalat" w:hAnsi="GHEA Grapalat"/>
          <w:bCs/>
          <w:sz w:val="22"/>
          <w:szCs w:val="22"/>
          <w:lang w:val="hy-AM"/>
        </w:rPr>
        <w:t xml:space="preserve">                            </w:t>
      </w:r>
      <w:r w:rsidRPr="00E71E56">
        <w:rPr>
          <w:rFonts w:ascii="GHEA Grapalat" w:hAnsi="GHEA Grapalat"/>
          <w:b/>
          <w:sz w:val="28"/>
          <w:szCs w:val="28"/>
        </w:rPr>
        <w:t>Техническая характеристика-график закупки</w:t>
      </w:r>
    </w:p>
    <w:p w14:paraId="056D8C5A" w14:textId="77777777" w:rsidR="007E5801" w:rsidRPr="001942A8" w:rsidRDefault="007E5801" w:rsidP="00E71E56">
      <w:pPr>
        <w:rPr>
          <w:rFonts w:ascii="GHEA Grapalat" w:hAnsi="GHEA Grapalat"/>
          <w:b/>
          <w:sz w:val="28"/>
          <w:szCs w:val="28"/>
        </w:rPr>
      </w:pPr>
    </w:p>
    <w:p w14:paraId="426812C1" w14:textId="10CE9A93" w:rsidR="00E71E56" w:rsidRPr="001F4B1A" w:rsidRDefault="00831BEC" w:rsidP="001F4B1A">
      <w:pPr>
        <w:widowControl w:val="0"/>
        <w:tabs>
          <w:tab w:val="left" w:pos="8730"/>
        </w:tabs>
        <w:spacing w:after="160" w:line="360" w:lineRule="auto"/>
        <w:jc w:val="center"/>
        <w:rPr>
          <w:rFonts w:ascii="GHEA Grapalat" w:hAnsi="GHEA Grapalat"/>
          <w:bCs/>
          <w:sz w:val="22"/>
          <w:szCs w:val="22"/>
          <w:lang w:val="hy-AM"/>
        </w:rPr>
      </w:pPr>
      <w:r>
        <w:rPr>
          <w:rFonts w:ascii="GHEA Grapalat" w:hAnsi="GHEA Grapalat"/>
          <w:bCs/>
          <w:sz w:val="22"/>
          <w:szCs w:val="22"/>
          <w:lang w:val="hy-AM"/>
        </w:rPr>
        <w:t>РЕМОНТ, ТЕХНИЧЕСКОЕ ОБСЛУЖИВАНИЕ И ЗАМЕНА ОСВЕТИТЕЛЬНЫХ ПРИБОРОВ СЕТИ ХУДОЖЕСТВЕННОГО ОСВЕЩЕНИЯ В ШЕНГАВИТСКОМ АДМИНИСТРАТИВНОМ РАЙОНЕ ЕРЕВАНА</w:t>
      </w:r>
      <w:r w:rsidR="00F35BE5">
        <w:rPr>
          <w:rFonts w:ascii="GHEA Grapalat" w:hAnsi="GHEA Grapalat"/>
          <w:bCs/>
          <w:sz w:val="22"/>
          <w:szCs w:val="22"/>
          <w:lang w:val="hy-AM"/>
        </w:rPr>
        <w:t>.</w:t>
      </w:r>
      <w:r w:rsidR="00E71E56" w:rsidRPr="00466C0B">
        <w:rPr>
          <w:rFonts w:ascii="GHEA Grapalat" w:hAnsi="GHEA Grapalat"/>
          <w:sz w:val="18"/>
          <w:szCs w:val="18"/>
        </w:rPr>
        <w:t xml:space="preserve">                                                                                                                                                                                                                                                  </w:t>
      </w:r>
      <w:r w:rsidR="00E71E56" w:rsidRPr="001062EC">
        <w:rPr>
          <w:rFonts w:ascii="GHEA Grapalat" w:hAnsi="GHEA Grapalat"/>
          <w:sz w:val="18"/>
          <w:szCs w:val="18"/>
        </w:rPr>
        <w:t xml:space="preserve">                  </w:t>
      </w:r>
    </w:p>
    <w:p w14:paraId="7CB97217" w14:textId="77777777" w:rsidR="00E71E56" w:rsidRPr="001F4B1A" w:rsidRDefault="00E71E56" w:rsidP="00F35BE5">
      <w:pPr>
        <w:widowControl w:val="0"/>
        <w:tabs>
          <w:tab w:val="left" w:pos="2268"/>
        </w:tabs>
        <w:spacing w:after="160"/>
        <w:ind w:firstLine="567"/>
        <w:rPr>
          <w:rFonts w:ascii="GHEA Grapalat" w:hAnsi="GHEA Grapalat"/>
          <w:bCs/>
        </w:rPr>
      </w:pPr>
    </w:p>
    <w:tbl>
      <w:tblPr>
        <w:tblStyle w:val="TableGrid"/>
        <w:tblpPr w:leftFromText="180" w:rightFromText="180" w:vertAnchor="text" w:tblpX="-853" w:tblpY="1"/>
        <w:tblOverlap w:val="never"/>
        <w:tblW w:w="10998" w:type="dxa"/>
        <w:tblLayout w:type="fixed"/>
        <w:tblLook w:val="04A0" w:firstRow="1" w:lastRow="0" w:firstColumn="1" w:lastColumn="0" w:noHBand="0" w:noVBand="1"/>
      </w:tblPr>
      <w:tblGrid>
        <w:gridCol w:w="535"/>
        <w:gridCol w:w="1553"/>
        <w:gridCol w:w="3510"/>
        <w:gridCol w:w="810"/>
        <w:gridCol w:w="1260"/>
        <w:gridCol w:w="1350"/>
        <w:gridCol w:w="1980"/>
      </w:tblGrid>
      <w:tr w:rsidR="00B910E7" w:rsidRPr="00466C0B" w14:paraId="6E0784B7" w14:textId="77777777" w:rsidTr="007075E5">
        <w:tc>
          <w:tcPr>
            <w:tcW w:w="10998" w:type="dxa"/>
            <w:gridSpan w:val="7"/>
          </w:tcPr>
          <w:p w14:paraId="1143B871" w14:textId="77777777" w:rsidR="00B910E7" w:rsidRPr="00466C0B" w:rsidRDefault="00B910E7" w:rsidP="007075E5">
            <w:pPr>
              <w:rPr>
                <w:rFonts w:ascii="GHEA Grapalat" w:hAnsi="GHEA Grapalat"/>
                <w:sz w:val="16"/>
                <w:szCs w:val="16"/>
              </w:rPr>
            </w:pPr>
            <w:r w:rsidRPr="00466C0B">
              <w:rPr>
                <w:rFonts w:ascii="GHEA Grapalat" w:hAnsi="GHEA Grapalat"/>
                <w:sz w:val="16"/>
                <w:szCs w:val="16"/>
              </w:rPr>
              <w:t xml:space="preserve">                                                                                                 Работ</w:t>
            </w:r>
          </w:p>
        </w:tc>
      </w:tr>
      <w:tr w:rsidR="007075E5" w:rsidRPr="00466C0B" w14:paraId="49935024" w14:textId="77777777" w:rsidTr="00976DB4">
        <w:trPr>
          <w:trHeight w:val="435"/>
        </w:trPr>
        <w:tc>
          <w:tcPr>
            <w:tcW w:w="535" w:type="dxa"/>
            <w:vMerge w:val="restart"/>
            <w:vAlign w:val="center"/>
          </w:tcPr>
          <w:p w14:paraId="317B4D21" w14:textId="77777777" w:rsidR="007075E5" w:rsidRPr="00466C0B" w:rsidRDefault="007075E5" w:rsidP="007075E5">
            <w:pPr>
              <w:jc w:val="center"/>
              <w:rPr>
                <w:rFonts w:ascii="GHEA Grapalat" w:hAnsi="GHEA Grapalat" w:cs="Calibri"/>
                <w:b/>
                <w:bCs/>
                <w:color w:val="000000"/>
                <w:sz w:val="16"/>
                <w:szCs w:val="16"/>
              </w:rPr>
            </w:pPr>
            <w:r w:rsidRPr="00466C0B">
              <w:rPr>
                <w:rFonts w:ascii="GHEA Grapalat" w:hAnsi="GHEA Grapalat" w:cs="Calibri"/>
                <w:b/>
                <w:bCs/>
                <w:color w:val="000000"/>
                <w:sz w:val="16"/>
                <w:szCs w:val="16"/>
              </w:rPr>
              <w:t>номер  лота</w:t>
            </w:r>
          </w:p>
        </w:tc>
        <w:tc>
          <w:tcPr>
            <w:tcW w:w="1553" w:type="dxa"/>
            <w:vMerge w:val="restart"/>
            <w:vAlign w:val="center"/>
          </w:tcPr>
          <w:p w14:paraId="624AAD26" w14:textId="77777777" w:rsidR="007075E5" w:rsidRPr="00466C0B" w:rsidRDefault="007075E5" w:rsidP="007075E5">
            <w:pPr>
              <w:jc w:val="center"/>
              <w:rPr>
                <w:rFonts w:ascii="GHEA Grapalat" w:hAnsi="GHEA Grapalat" w:cs="Calibri"/>
                <w:b/>
                <w:bCs/>
                <w:color w:val="000000"/>
                <w:sz w:val="16"/>
                <w:szCs w:val="16"/>
              </w:rPr>
            </w:pPr>
            <w:r w:rsidRPr="00466C0B">
              <w:rPr>
                <w:rFonts w:ascii="GHEA Grapalat" w:hAnsi="GHEA Grapalat" w:cs="Calibri"/>
                <w:b/>
                <w:bCs/>
                <w:color w:val="000000"/>
                <w:sz w:val="16"/>
                <w:szCs w:val="16"/>
              </w:rPr>
              <w:t>промежуточный код, предусмотренный планом закупок по классификации ЕЗК (CPV)</w:t>
            </w:r>
          </w:p>
        </w:tc>
        <w:tc>
          <w:tcPr>
            <w:tcW w:w="3510" w:type="dxa"/>
            <w:vMerge w:val="restart"/>
            <w:vAlign w:val="center"/>
          </w:tcPr>
          <w:p w14:paraId="65E1738D" w14:textId="77777777" w:rsidR="007075E5" w:rsidRPr="00466C0B" w:rsidRDefault="007075E5" w:rsidP="007075E5">
            <w:pPr>
              <w:jc w:val="center"/>
              <w:rPr>
                <w:rFonts w:ascii="GHEA Grapalat" w:hAnsi="GHEA Grapalat" w:cs="Calibri"/>
                <w:b/>
                <w:bCs/>
                <w:color w:val="000000"/>
                <w:sz w:val="16"/>
                <w:szCs w:val="16"/>
              </w:rPr>
            </w:pPr>
            <w:r w:rsidRPr="00466C0B">
              <w:rPr>
                <w:rFonts w:ascii="GHEA Grapalat" w:hAnsi="GHEA Grapalat" w:cs="Calibri"/>
                <w:b/>
                <w:bCs/>
                <w:color w:val="000000"/>
                <w:sz w:val="16"/>
                <w:szCs w:val="16"/>
              </w:rPr>
              <w:t>Техническая характеристика</w:t>
            </w:r>
          </w:p>
        </w:tc>
        <w:tc>
          <w:tcPr>
            <w:tcW w:w="810" w:type="dxa"/>
            <w:vMerge w:val="restart"/>
            <w:textDirection w:val="btLr"/>
            <w:vAlign w:val="center"/>
          </w:tcPr>
          <w:p w14:paraId="151AE5E1" w14:textId="77777777" w:rsidR="007075E5" w:rsidRPr="00466C0B" w:rsidRDefault="007075E5" w:rsidP="007075E5">
            <w:pPr>
              <w:jc w:val="center"/>
              <w:rPr>
                <w:rFonts w:ascii="GHEA Grapalat" w:hAnsi="GHEA Grapalat" w:cs="Calibri"/>
                <w:b/>
                <w:bCs/>
                <w:color w:val="000000"/>
                <w:sz w:val="16"/>
                <w:szCs w:val="16"/>
              </w:rPr>
            </w:pPr>
            <w:r w:rsidRPr="00466C0B">
              <w:rPr>
                <w:rFonts w:ascii="GHEA Grapalat" w:hAnsi="GHEA Grapalat" w:cs="Calibri"/>
                <w:b/>
                <w:bCs/>
                <w:color w:val="000000"/>
                <w:sz w:val="16"/>
                <w:szCs w:val="16"/>
              </w:rPr>
              <w:t>Ед.измерения</w:t>
            </w:r>
          </w:p>
        </w:tc>
        <w:tc>
          <w:tcPr>
            <w:tcW w:w="1260" w:type="dxa"/>
            <w:vMerge w:val="restart"/>
            <w:textDirection w:val="btLr"/>
            <w:vAlign w:val="center"/>
          </w:tcPr>
          <w:p w14:paraId="43F1B3AB" w14:textId="77777777" w:rsidR="007075E5" w:rsidRPr="00466C0B" w:rsidRDefault="007075E5" w:rsidP="007075E5">
            <w:pPr>
              <w:jc w:val="center"/>
              <w:rPr>
                <w:rFonts w:ascii="GHEA Grapalat" w:hAnsi="GHEA Grapalat" w:cs="Calibri"/>
                <w:b/>
                <w:bCs/>
                <w:color w:val="000000"/>
                <w:sz w:val="16"/>
                <w:szCs w:val="16"/>
              </w:rPr>
            </w:pPr>
            <w:r w:rsidRPr="00466C0B">
              <w:rPr>
                <w:rFonts w:ascii="GHEA Grapalat" w:hAnsi="GHEA Grapalat" w:cs="Calibri"/>
                <w:b/>
                <w:bCs/>
                <w:color w:val="000000"/>
                <w:sz w:val="16"/>
                <w:szCs w:val="16"/>
              </w:rPr>
              <w:t>общая цена</w:t>
            </w:r>
            <w:r w:rsidRPr="00466C0B">
              <w:rPr>
                <w:rFonts w:ascii="GHEA Grapalat" w:hAnsi="GHEA Grapalat" w:cs="Calibri"/>
                <w:b/>
                <w:bCs/>
                <w:color w:val="000000"/>
                <w:sz w:val="16"/>
                <w:szCs w:val="16"/>
              </w:rPr>
              <w:br/>
              <w:t>/драмов РА</w:t>
            </w:r>
          </w:p>
        </w:tc>
        <w:tc>
          <w:tcPr>
            <w:tcW w:w="3330" w:type="dxa"/>
            <w:gridSpan w:val="2"/>
            <w:tcBorders>
              <w:bottom w:val="single" w:sz="4" w:space="0" w:color="auto"/>
            </w:tcBorders>
            <w:vAlign w:val="center"/>
          </w:tcPr>
          <w:p w14:paraId="02FD46D7" w14:textId="77777777" w:rsidR="007075E5" w:rsidRPr="00466C0B" w:rsidRDefault="007075E5" w:rsidP="007075E5">
            <w:pPr>
              <w:jc w:val="center"/>
              <w:rPr>
                <w:rFonts w:ascii="GHEA Grapalat" w:hAnsi="GHEA Grapalat" w:cs="Calibri"/>
                <w:b/>
                <w:bCs/>
                <w:color w:val="000000"/>
                <w:sz w:val="16"/>
                <w:szCs w:val="16"/>
              </w:rPr>
            </w:pPr>
            <w:r w:rsidRPr="00466C0B">
              <w:rPr>
                <w:rFonts w:ascii="GHEA Grapalat" w:hAnsi="GHEA Grapalat" w:cs="Calibri"/>
                <w:b/>
                <w:bCs/>
                <w:color w:val="000000"/>
                <w:sz w:val="16"/>
                <w:szCs w:val="16"/>
              </w:rPr>
              <w:t>выполнения</w:t>
            </w:r>
          </w:p>
        </w:tc>
      </w:tr>
      <w:tr w:rsidR="007075E5" w:rsidRPr="00466C0B" w14:paraId="2F529620" w14:textId="77777777" w:rsidTr="00976DB4">
        <w:trPr>
          <w:trHeight w:val="825"/>
        </w:trPr>
        <w:tc>
          <w:tcPr>
            <w:tcW w:w="535" w:type="dxa"/>
            <w:vMerge/>
          </w:tcPr>
          <w:p w14:paraId="33764B19" w14:textId="77777777" w:rsidR="007075E5" w:rsidRPr="00466C0B" w:rsidRDefault="007075E5" w:rsidP="007075E5">
            <w:pPr>
              <w:rPr>
                <w:rFonts w:ascii="GHEA Grapalat" w:hAnsi="GHEA Grapalat"/>
                <w:sz w:val="16"/>
                <w:szCs w:val="16"/>
              </w:rPr>
            </w:pPr>
          </w:p>
        </w:tc>
        <w:tc>
          <w:tcPr>
            <w:tcW w:w="1553" w:type="dxa"/>
            <w:vMerge/>
          </w:tcPr>
          <w:p w14:paraId="5C2BDCA4" w14:textId="77777777" w:rsidR="007075E5" w:rsidRPr="00466C0B" w:rsidRDefault="007075E5" w:rsidP="007075E5">
            <w:pPr>
              <w:rPr>
                <w:rFonts w:ascii="GHEA Grapalat" w:hAnsi="GHEA Grapalat"/>
                <w:sz w:val="16"/>
                <w:szCs w:val="16"/>
              </w:rPr>
            </w:pPr>
          </w:p>
        </w:tc>
        <w:tc>
          <w:tcPr>
            <w:tcW w:w="3510" w:type="dxa"/>
            <w:vMerge/>
          </w:tcPr>
          <w:p w14:paraId="19BC6243" w14:textId="77777777" w:rsidR="007075E5" w:rsidRPr="00466C0B" w:rsidRDefault="007075E5" w:rsidP="007075E5">
            <w:pPr>
              <w:rPr>
                <w:rFonts w:ascii="GHEA Grapalat" w:hAnsi="GHEA Grapalat"/>
                <w:sz w:val="16"/>
                <w:szCs w:val="16"/>
              </w:rPr>
            </w:pPr>
          </w:p>
        </w:tc>
        <w:tc>
          <w:tcPr>
            <w:tcW w:w="810" w:type="dxa"/>
            <w:vMerge/>
          </w:tcPr>
          <w:p w14:paraId="6B126048" w14:textId="77777777" w:rsidR="007075E5" w:rsidRPr="00466C0B" w:rsidRDefault="007075E5" w:rsidP="007075E5">
            <w:pPr>
              <w:rPr>
                <w:rFonts w:ascii="GHEA Grapalat" w:hAnsi="GHEA Grapalat"/>
                <w:sz w:val="16"/>
                <w:szCs w:val="16"/>
              </w:rPr>
            </w:pPr>
          </w:p>
        </w:tc>
        <w:tc>
          <w:tcPr>
            <w:tcW w:w="1260" w:type="dxa"/>
            <w:vMerge/>
          </w:tcPr>
          <w:p w14:paraId="3B048FFC" w14:textId="77777777" w:rsidR="007075E5" w:rsidRPr="00466C0B" w:rsidRDefault="007075E5" w:rsidP="007075E5">
            <w:pPr>
              <w:rPr>
                <w:rFonts w:ascii="GHEA Grapalat" w:hAnsi="GHEA Grapalat"/>
                <w:sz w:val="16"/>
                <w:szCs w:val="16"/>
              </w:rPr>
            </w:pPr>
          </w:p>
        </w:tc>
        <w:tc>
          <w:tcPr>
            <w:tcW w:w="1350" w:type="dxa"/>
            <w:tcBorders>
              <w:top w:val="single" w:sz="4" w:space="0" w:color="auto"/>
              <w:right w:val="single" w:sz="4" w:space="0" w:color="auto"/>
            </w:tcBorders>
          </w:tcPr>
          <w:p w14:paraId="64198177" w14:textId="77777777" w:rsidR="007075E5" w:rsidRPr="00466C0B" w:rsidRDefault="007075E5" w:rsidP="007075E5">
            <w:pPr>
              <w:rPr>
                <w:rFonts w:ascii="GHEA Grapalat" w:hAnsi="GHEA Grapalat"/>
                <w:sz w:val="16"/>
                <w:szCs w:val="16"/>
              </w:rPr>
            </w:pPr>
            <w:r w:rsidRPr="00466C0B">
              <w:rPr>
                <w:rFonts w:ascii="GHEA Grapalat" w:hAnsi="GHEA Grapalat"/>
                <w:sz w:val="16"/>
                <w:szCs w:val="16"/>
              </w:rPr>
              <w:t xml:space="preserve">       адрес</w:t>
            </w:r>
          </w:p>
        </w:tc>
        <w:tc>
          <w:tcPr>
            <w:tcW w:w="1980" w:type="dxa"/>
            <w:tcBorders>
              <w:top w:val="single" w:sz="4" w:space="0" w:color="auto"/>
              <w:right w:val="single" w:sz="4" w:space="0" w:color="auto"/>
            </w:tcBorders>
          </w:tcPr>
          <w:p w14:paraId="418891EA" w14:textId="77777777" w:rsidR="007075E5" w:rsidRPr="00466C0B" w:rsidRDefault="007075E5" w:rsidP="007075E5">
            <w:pPr>
              <w:rPr>
                <w:rFonts w:ascii="GHEA Grapalat" w:hAnsi="GHEA Grapalat"/>
                <w:sz w:val="16"/>
                <w:szCs w:val="16"/>
              </w:rPr>
            </w:pPr>
            <w:r w:rsidRPr="00466C0B">
              <w:rPr>
                <w:rFonts w:ascii="GHEA Grapalat" w:hAnsi="GHEA Grapalat"/>
                <w:sz w:val="16"/>
                <w:szCs w:val="16"/>
              </w:rPr>
              <w:t xml:space="preserve">    срок</w:t>
            </w:r>
          </w:p>
        </w:tc>
      </w:tr>
      <w:tr w:rsidR="007075E5" w:rsidRPr="004B36D1" w14:paraId="1D07C778" w14:textId="77777777" w:rsidTr="00976DB4">
        <w:trPr>
          <w:trHeight w:val="2225"/>
        </w:trPr>
        <w:tc>
          <w:tcPr>
            <w:tcW w:w="535" w:type="dxa"/>
          </w:tcPr>
          <w:p w14:paraId="0E56147B" w14:textId="77777777" w:rsidR="007075E5" w:rsidRPr="00466C0B" w:rsidRDefault="007075E5" w:rsidP="007075E5">
            <w:pPr>
              <w:jc w:val="center"/>
              <w:rPr>
                <w:rFonts w:ascii="GHEA Grapalat" w:hAnsi="GHEA Grapalat"/>
                <w:sz w:val="30"/>
                <w:szCs w:val="30"/>
              </w:rPr>
            </w:pPr>
          </w:p>
          <w:p w14:paraId="175C77C5" w14:textId="77777777" w:rsidR="007075E5" w:rsidRPr="00466C0B" w:rsidRDefault="007075E5" w:rsidP="007075E5">
            <w:pPr>
              <w:jc w:val="center"/>
              <w:rPr>
                <w:rFonts w:ascii="GHEA Grapalat" w:hAnsi="GHEA Grapalat"/>
                <w:sz w:val="30"/>
                <w:szCs w:val="30"/>
              </w:rPr>
            </w:pPr>
          </w:p>
          <w:p w14:paraId="516B862D" w14:textId="77777777" w:rsidR="007075E5" w:rsidRDefault="007075E5" w:rsidP="007075E5">
            <w:pPr>
              <w:rPr>
                <w:rFonts w:ascii="GHEA Grapalat" w:hAnsi="GHEA Grapalat"/>
                <w:sz w:val="30"/>
                <w:szCs w:val="30"/>
              </w:rPr>
            </w:pPr>
          </w:p>
          <w:p w14:paraId="25073C5F" w14:textId="77777777" w:rsidR="007075E5" w:rsidRPr="00466C0B" w:rsidRDefault="007075E5" w:rsidP="007075E5">
            <w:pPr>
              <w:rPr>
                <w:rFonts w:ascii="GHEA Grapalat" w:hAnsi="GHEA Grapalat"/>
                <w:sz w:val="30"/>
                <w:szCs w:val="30"/>
              </w:rPr>
            </w:pPr>
          </w:p>
          <w:p w14:paraId="2723E8E3" w14:textId="77777777" w:rsidR="007075E5" w:rsidRPr="00500537" w:rsidRDefault="007075E5" w:rsidP="007075E5">
            <w:pPr>
              <w:rPr>
                <w:rFonts w:ascii="GHEA Grapalat" w:hAnsi="GHEA Grapalat"/>
                <w:sz w:val="20"/>
                <w:szCs w:val="20"/>
              </w:rPr>
            </w:pPr>
            <w:r w:rsidRPr="00500537">
              <w:rPr>
                <w:rFonts w:ascii="GHEA Grapalat" w:hAnsi="GHEA Grapalat"/>
                <w:sz w:val="20"/>
                <w:szCs w:val="20"/>
              </w:rPr>
              <w:t>1</w:t>
            </w:r>
          </w:p>
        </w:tc>
        <w:tc>
          <w:tcPr>
            <w:tcW w:w="1553" w:type="dxa"/>
          </w:tcPr>
          <w:p w14:paraId="27AA0FFA" w14:textId="77777777" w:rsidR="007075E5" w:rsidRPr="007075E5" w:rsidRDefault="007075E5" w:rsidP="007075E5">
            <w:pPr>
              <w:jc w:val="center"/>
              <w:rPr>
                <w:rFonts w:ascii="GHEA Grapalat" w:hAnsi="GHEA Grapalat"/>
                <w:sz w:val="20"/>
                <w:szCs w:val="20"/>
                <w:lang w:val="hy-AM"/>
              </w:rPr>
            </w:pPr>
          </w:p>
          <w:p w14:paraId="4233B68C" w14:textId="77777777" w:rsidR="007075E5" w:rsidRPr="007075E5" w:rsidRDefault="007075E5" w:rsidP="007075E5">
            <w:pPr>
              <w:jc w:val="center"/>
              <w:rPr>
                <w:rFonts w:ascii="GHEA Grapalat" w:hAnsi="GHEA Grapalat"/>
                <w:sz w:val="20"/>
                <w:szCs w:val="20"/>
                <w:lang w:val="hy-AM"/>
              </w:rPr>
            </w:pPr>
          </w:p>
          <w:p w14:paraId="54EEF2B3" w14:textId="48E515CA" w:rsidR="007075E5" w:rsidRPr="007075E5" w:rsidRDefault="007075E5" w:rsidP="007075E5">
            <w:pPr>
              <w:jc w:val="center"/>
              <w:rPr>
                <w:rFonts w:ascii="GHEA Grapalat" w:hAnsi="GHEA Grapalat"/>
                <w:sz w:val="20"/>
                <w:szCs w:val="20"/>
                <w:lang w:val="hy-AM"/>
              </w:rPr>
            </w:pPr>
          </w:p>
          <w:p w14:paraId="6DE18EB2" w14:textId="1781CD1D" w:rsidR="007075E5" w:rsidRPr="007075E5" w:rsidRDefault="007075E5" w:rsidP="007075E5">
            <w:pPr>
              <w:jc w:val="center"/>
              <w:rPr>
                <w:rFonts w:ascii="GHEA Grapalat" w:hAnsi="GHEA Grapalat"/>
                <w:sz w:val="20"/>
                <w:szCs w:val="20"/>
                <w:lang w:val="hy-AM"/>
              </w:rPr>
            </w:pPr>
          </w:p>
          <w:p w14:paraId="012C426C" w14:textId="77777777" w:rsidR="007075E5" w:rsidRPr="007075E5" w:rsidRDefault="007075E5" w:rsidP="007075E5">
            <w:pPr>
              <w:jc w:val="center"/>
              <w:rPr>
                <w:rFonts w:ascii="GHEA Grapalat" w:hAnsi="GHEA Grapalat"/>
                <w:sz w:val="20"/>
                <w:szCs w:val="20"/>
                <w:lang w:val="hy-AM"/>
              </w:rPr>
            </w:pPr>
          </w:p>
          <w:p w14:paraId="136213FB" w14:textId="77777777" w:rsidR="007075E5" w:rsidRDefault="007075E5" w:rsidP="007075E5">
            <w:pPr>
              <w:jc w:val="center"/>
              <w:rPr>
                <w:rFonts w:ascii="GHEA Grapalat" w:hAnsi="GHEA Grapalat"/>
                <w:sz w:val="20"/>
                <w:szCs w:val="20"/>
                <w:lang w:val="hy-AM"/>
              </w:rPr>
            </w:pPr>
          </w:p>
          <w:p w14:paraId="567E54C3" w14:textId="77777777" w:rsidR="002B6C57" w:rsidRDefault="002B6C57" w:rsidP="007075E5">
            <w:pPr>
              <w:jc w:val="center"/>
              <w:rPr>
                <w:rFonts w:ascii="Helvetica" w:hAnsi="Helvetica" w:cs="Helvetica"/>
                <w:color w:val="403931"/>
                <w:sz w:val="21"/>
                <w:szCs w:val="21"/>
                <w:shd w:val="clear" w:color="auto" w:fill="F8F3ED"/>
                <w:lang w:val="hy-AM"/>
              </w:rPr>
            </w:pPr>
          </w:p>
          <w:p w14:paraId="2EA05C0A" w14:textId="77777777" w:rsidR="002B6C57" w:rsidRDefault="002B6C57" w:rsidP="007075E5">
            <w:pPr>
              <w:jc w:val="center"/>
              <w:rPr>
                <w:rFonts w:ascii="Helvetica" w:hAnsi="Helvetica" w:cs="Helvetica"/>
                <w:color w:val="403931"/>
                <w:sz w:val="21"/>
                <w:szCs w:val="21"/>
                <w:shd w:val="clear" w:color="auto" w:fill="F8F3ED"/>
                <w:lang w:val="hy-AM"/>
              </w:rPr>
            </w:pPr>
          </w:p>
          <w:p w14:paraId="2FED37D8" w14:textId="77777777" w:rsidR="002B6C57" w:rsidRDefault="002B6C57" w:rsidP="007075E5">
            <w:pPr>
              <w:jc w:val="center"/>
              <w:rPr>
                <w:rFonts w:ascii="Helvetica" w:hAnsi="Helvetica" w:cs="Helvetica"/>
                <w:color w:val="403931"/>
                <w:sz w:val="21"/>
                <w:szCs w:val="21"/>
                <w:shd w:val="clear" w:color="auto" w:fill="F8F3ED"/>
                <w:lang w:val="hy-AM"/>
              </w:rPr>
            </w:pPr>
          </w:p>
          <w:p w14:paraId="79F98EAA" w14:textId="77777777" w:rsidR="002B6C57" w:rsidRDefault="002B6C57" w:rsidP="007075E5">
            <w:pPr>
              <w:jc w:val="center"/>
              <w:rPr>
                <w:rFonts w:ascii="Helvetica" w:hAnsi="Helvetica" w:cs="Helvetica"/>
                <w:color w:val="403931"/>
                <w:sz w:val="21"/>
                <w:szCs w:val="21"/>
                <w:shd w:val="clear" w:color="auto" w:fill="F8F3ED"/>
                <w:lang w:val="hy-AM"/>
              </w:rPr>
            </w:pPr>
          </w:p>
          <w:p w14:paraId="56397411" w14:textId="77777777" w:rsidR="002B6C57" w:rsidRDefault="002B6C57" w:rsidP="007075E5">
            <w:pPr>
              <w:jc w:val="center"/>
              <w:rPr>
                <w:rFonts w:ascii="Helvetica" w:hAnsi="Helvetica" w:cs="Helvetica"/>
                <w:color w:val="403931"/>
                <w:sz w:val="21"/>
                <w:szCs w:val="21"/>
                <w:shd w:val="clear" w:color="auto" w:fill="F8F3ED"/>
                <w:lang w:val="hy-AM"/>
              </w:rPr>
            </w:pPr>
          </w:p>
          <w:p w14:paraId="637B0DB9" w14:textId="77777777" w:rsidR="002B6C57" w:rsidRDefault="002B6C57" w:rsidP="007075E5">
            <w:pPr>
              <w:jc w:val="center"/>
              <w:rPr>
                <w:rFonts w:ascii="Helvetica" w:hAnsi="Helvetica" w:cs="Helvetica"/>
                <w:color w:val="403931"/>
                <w:sz w:val="21"/>
                <w:szCs w:val="21"/>
                <w:shd w:val="clear" w:color="auto" w:fill="F8F3ED"/>
                <w:lang w:val="hy-AM"/>
              </w:rPr>
            </w:pPr>
          </w:p>
          <w:p w14:paraId="2A2F87DB" w14:textId="77777777" w:rsidR="002B6C57" w:rsidRDefault="002B6C57" w:rsidP="007075E5">
            <w:pPr>
              <w:jc w:val="center"/>
              <w:rPr>
                <w:rFonts w:ascii="Helvetica" w:hAnsi="Helvetica" w:cs="Helvetica"/>
                <w:color w:val="403931"/>
                <w:sz w:val="21"/>
                <w:szCs w:val="21"/>
                <w:shd w:val="clear" w:color="auto" w:fill="F8F3ED"/>
                <w:lang w:val="hy-AM"/>
              </w:rPr>
            </w:pPr>
          </w:p>
          <w:p w14:paraId="2D17BD83" w14:textId="77777777" w:rsidR="002B6C57" w:rsidRDefault="002B6C57" w:rsidP="007075E5">
            <w:pPr>
              <w:jc w:val="center"/>
              <w:rPr>
                <w:rFonts w:ascii="Helvetica" w:hAnsi="Helvetica" w:cs="Helvetica"/>
                <w:color w:val="403931"/>
                <w:sz w:val="21"/>
                <w:szCs w:val="21"/>
                <w:shd w:val="clear" w:color="auto" w:fill="F8F3ED"/>
                <w:lang w:val="hy-AM"/>
              </w:rPr>
            </w:pPr>
          </w:p>
          <w:p w14:paraId="3816701E" w14:textId="77777777" w:rsidR="002B6C57" w:rsidRDefault="002B6C57" w:rsidP="007075E5">
            <w:pPr>
              <w:jc w:val="center"/>
              <w:rPr>
                <w:rFonts w:ascii="Helvetica" w:hAnsi="Helvetica" w:cs="Helvetica"/>
                <w:color w:val="403931"/>
                <w:sz w:val="21"/>
                <w:szCs w:val="21"/>
                <w:shd w:val="clear" w:color="auto" w:fill="F8F3ED"/>
                <w:lang w:val="hy-AM"/>
              </w:rPr>
            </w:pPr>
          </w:p>
          <w:p w14:paraId="4FBE8E1C" w14:textId="628A22A3" w:rsidR="007075E5" w:rsidRPr="007075E5" w:rsidRDefault="009F686C" w:rsidP="009F686C">
            <w:pPr>
              <w:rPr>
                <w:rFonts w:ascii="GHEA Grapalat" w:hAnsi="GHEA Grapalat"/>
                <w:sz w:val="20"/>
                <w:szCs w:val="20"/>
                <w:lang w:val="hy-AM"/>
              </w:rPr>
            </w:pPr>
            <w:r w:rsidRPr="009F686C">
              <w:rPr>
                <w:rFonts w:ascii="GHEA Grapalat" w:hAnsi="GHEA Grapalat"/>
                <w:sz w:val="16"/>
                <w:szCs w:val="16"/>
              </w:rPr>
              <w:t>45311137/2</w:t>
            </w:r>
          </w:p>
        </w:tc>
        <w:tc>
          <w:tcPr>
            <w:tcW w:w="3510" w:type="dxa"/>
          </w:tcPr>
          <w:p w14:paraId="719E7D46"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Планируется проведение работ по ремонту, техническому обслуживанию и замене осветительных приборов сети художественного освещения Шенгавитского административного района Еревана.</w:t>
            </w:r>
          </w:p>
          <w:p w14:paraId="6838C822"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Работы должны выполняться в соответствии с запланированными объемами.</w:t>
            </w:r>
          </w:p>
          <w:p w14:paraId="6562BB28"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Обеспечить соблюдение правил техники безопасности при проведении работ.</w:t>
            </w:r>
          </w:p>
          <w:p w14:paraId="17B2E292"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Все материалы, детали и оборудование, используемые при ремонте, должны соответствовать действующим нормативным требованиям Республики Армения.</w:t>
            </w:r>
          </w:p>
          <w:p w14:paraId="44AACA3D"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Все устанавливаемые изделия должны быть неиспользованными.</w:t>
            </w:r>
          </w:p>
          <w:p w14:paraId="671D5FC6"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Работы должны выполняться в соответствии со строительными нормами, правилами и техническими условиями.</w:t>
            </w:r>
          </w:p>
          <w:p w14:paraId="6CF0120F"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1. Прокладка кабеля VVG-2х 4 мм²</w:t>
            </w:r>
          </w:p>
          <w:p w14:paraId="50F1AF33"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2. Прокладка кабеля VVG-2х 2,5 мм²</w:t>
            </w:r>
          </w:p>
          <w:p w14:paraId="62DB2B24"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3. Монтаж прожекторов /тип светильников на стенах зданий/</w:t>
            </w:r>
          </w:p>
          <w:p w14:paraId="0D12E856"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4. Крепление кабеля</w:t>
            </w:r>
          </w:p>
          <w:p w14:paraId="2967E011"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 xml:space="preserve">После завершения работ на организацию-подрядчика </w:t>
            </w:r>
            <w:r w:rsidRPr="009F686C">
              <w:rPr>
                <w:rFonts w:ascii="GHEA Grapalat" w:hAnsi="GHEA Grapalat"/>
                <w:sz w:val="20"/>
                <w:szCs w:val="20"/>
                <w:lang w:val="hy-AM"/>
              </w:rPr>
              <w:lastRenderedPageBreak/>
              <w:t>распространяется 3-летняя гарантия.</w:t>
            </w:r>
          </w:p>
          <w:p w14:paraId="110BC831"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Требования:</w:t>
            </w:r>
          </w:p>
          <w:p w14:paraId="0C0BB561"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 Оборудовать и обозначить строительную площадку.</w:t>
            </w:r>
          </w:p>
          <w:p w14:paraId="3839F8D8"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 Установить информационный щит.</w:t>
            </w:r>
          </w:p>
          <w:p w14:paraId="230C4F90"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 В соответствии с дополнительными условиями, установленными Постановлением Ереванского городского совета от 16 марта 2012 г. № 405-Н, строительные площадки объектов, находящихся в стадии строительства в Ереване, должны быть отделены от окружающей территории временным ограждением в соответствии с требованиями к организации строительной площадки утвержденного архитектурно-строительного проекта.</w:t>
            </w:r>
          </w:p>
          <w:p w14:paraId="2A54F9AA" w14:textId="77777777" w:rsidR="009F686C" w:rsidRPr="009F686C" w:rsidRDefault="009F686C" w:rsidP="009F686C">
            <w:pPr>
              <w:jc w:val="both"/>
              <w:rPr>
                <w:rFonts w:ascii="GHEA Grapalat" w:hAnsi="GHEA Grapalat"/>
                <w:sz w:val="20"/>
                <w:szCs w:val="20"/>
                <w:lang w:val="hy-AM"/>
              </w:rPr>
            </w:pPr>
          </w:p>
          <w:p w14:paraId="18FACAFF"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 При выполнении строительных работ обеспечить надлежащее санитарное состояние строительных площадок, прилегающих и зеленых зон, а также хранить используемые материалы, песок и цементно-песчаную смесь, в контейнерах (металлических, пластиковых, мешках или иных).</w:t>
            </w:r>
          </w:p>
          <w:p w14:paraId="684A631D" w14:textId="77777777" w:rsidR="009F686C" w:rsidRPr="009F686C" w:rsidRDefault="009F686C" w:rsidP="009F686C">
            <w:pPr>
              <w:jc w:val="both"/>
              <w:rPr>
                <w:rFonts w:ascii="GHEA Grapalat" w:hAnsi="GHEA Grapalat"/>
                <w:sz w:val="20"/>
                <w:szCs w:val="20"/>
                <w:lang w:val="hy-AM"/>
              </w:rPr>
            </w:pPr>
          </w:p>
          <w:p w14:paraId="08C93E82"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 Подрядчик обязан принять меры по предотвращению пылеобразования с использованием пылеподавляющего и низкоэмиссионного оборудования.</w:t>
            </w:r>
          </w:p>
          <w:p w14:paraId="2B6FB514" w14:textId="77777777" w:rsidR="009F686C" w:rsidRPr="009F686C" w:rsidRDefault="009F686C" w:rsidP="009F686C">
            <w:pPr>
              <w:jc w:val="both"/>
              <w:rPr>
                <w:rFonts w:ascii="GHEA Grapalat" w:hAnsi="GHEA Grapalat"/>
                <w:sz w:val="20"/>
                <w:szCs w:val="20"/>
                <w:lang w:val="hy-AM"/>
              </w:rPr>
            </w:pPr>
          </w:p>
          <w:p w14:paraId="77828E6A"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 При строительстве обеспечить соблюдение установленных норм, максимально допустимых уровней и требований по защите атмосферного воздуха.</w:t>
            </w:r>
          </w:p>
          <w:p w14:paraId="669E63A7" w14:textId="77777777" w:rsidR="009F686C" w:rsidRPr="009F686C" w:rsidRDefault="009F686C" w:rsidP="009F686C">
            <w:pPr>
              <w:jc w:val="both"/>
              <w:rPr>
                <w:rFonts w:ascii="GHEA Grapalat" w:hAnsi="GHEA Grapalat"/>
                <w:sz w:val="20"/>
                <w:szCs w:val="20"/>
                <w:lang w:val="hy-AM"/>
              </w:rPr>
            </w:pPr>
          </w:p>
          <w:p w14:paraId="6561F447"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Необходимые меры на строительных площадках для предотвращения выбросов пыли:</w:t>
            </w:r>
          </w:p>
          <w:p w14:paraId="79E5363C"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 Регулярный полив строительных площадок (не доводить их до переувлажнения),</w:t>
            </w:r>
          </w:p>
          <w:p w14:paraId="695E91F5"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 xml:space="preserve">• Хранение сыпучих материалов в </w:t>
            </w:r>
            <w:r w:rsidRPr="009F686C">
              <w:rPr>
                <w:rFonts w:ascii="GHEA Grapalat" w:hAnsi="GHEA Grapalat"/>
                <w:sz w:val="20"/>
                <w:szCs w:val="20"/>
                <w:lang w:val="hy-AM"/>
              </w:rPr>
              <w:lastRenderedPageBreak/>
              <w:t>закрытых помещениях или укрытие непроницаемыми мембранами,</w:t>
            </w:r>
          </w:p>
          <w:p w14:paraId="6C124F13"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 Ограждение строительных площадок,</w:t>
            </w:r>
          </w:p>
          <w:p w14:paraId="15707B66"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 Укрытие зданий и сооружений непроницаемой мембраной соответствующей высоты,</w:t>
            </w:r>
          </w:p>
          <w:p w14:paraId="173AB653"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 Использование устройств, технологий и т. д., исключающих выброс пыли во время шлифовальных работ.</w:t>
            </w:r>
          </w:p>
          <w:p w14:paraId="42713F75" w14:textId="77777777" w:rsidR="009F686C" w:rsidRPr="009F686C" w:rsidRDefault="009F686C" w:rsidP="009F686C">
            <w:pPr>
              <w:jc w:val="both"/>
              <w:rPr>
                <w:rFonts w:ascii="GHEA Grapalat" w:hAnsi="GHEA Grapalat"/>
                <w:sz w:val="20"/>
                <w:szCs w:val="20"/>
                <w:lang w:val="hy-AM"/>
              </w:rPr>
            </w:pPr>
          </w:p>
          <w:p w14:paraId="0D9C32EA"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Также установлены четкие правила надлежащего обустройства строительной площадки, регулярной уборки, использования пылезащитных барьеров и сеток, а также транспортировки и хранения материалов.</w:t>
            </w:r>
          </w:p>
          <w:p w14:paraId="3C59F275" w14:textId="77777777" w:rsidR="009F686C" w:rsidRPr="009F686C" w:rsidRDefault="009F686C" w:rsidP="009F686C">
            <w:pPr>
              <w:jc w:val="both"/>
              <w:rPr>
                <w:rFonts w:ascii="GHEA Grapalat" w:hAnsi="GHEA Grapalat"/>
                <w:sz w:val="20"/>
                <w:szCs w:val="20"/>
                <w:lang w:val="hy-AM"/>
              </w:rPr>
            </w:pPr>
            <w:r w:rsidRPr="009F686C">
              <w:rPr>
                <w:rFonts w:ascii="GHEA Grapalat" w:hAnsi="GHEA Grapalat"/>
                <w:sz w:val="20"/>
                <w:szCs w:val="20"/>
                <w:lang w:val="hy-AM"/>
              </w:rPr>
              <w:t>Для снижения загрязнения воздуха было предложено, чтобы присутствующие при организации земляных работ и строительных работ также использовали устройства подавления пыли, которые широко применяются в международной практике и быстро и эффективно предотвращают выброс пыли в атмосферу.</w:t>
            </w:r>
          </w:p>
          <w:p w14:paraId="61B735DD" w14:textId="77777777" w:rsidR="009F686C" w:rsidRPr="00DE6606" w:rsidRDefault="009F686C" w:rsidP="009F686C">
            <w:pPr>
              <w:jc w:val="both"/>
              <w:rPr>
                <w:rFonts w:ascii="GHEA Grapalat" w:hAnsi="GHEA Grapalat"/>
                <w:b/>
                <w:bCs/>
                <w:sz w:val="20"/>
                <w:szCs w:val="20"/>
                <w:lang w:val="hy-AM"/>
              </w:rPr>
            </w:pPr>
            <w:r w:rsidRPr="00DE6606">
              <w:rPr>
                <w:rFonts w:ascii="GHEA Grapalat" w:hAnsi="GHEA Grapalat"/>
                <w:b/>
                <w:bCs/>
                <w:sz w:val="20"/>
                <w:szCs w:val="20"/>
                <w:lang w:val="hy-AM"/>
              </w:rPr>
              <w:t>Требуемая лицензия: Класс 2</w:t>
            </w:r>
          </w:p>
          <w:p w14:paraId="4C9A4470" w14:textId="77777777" w:rsidR="009F686C" w:rsidRPr="00DE6606" w:rsidRDefault="009F686C" w:rsidP="009F686C">
            <w:pPr>
              <w:jc w:val="both"/>
              <w:rPr>
                <w:rFonts w:ascii="GHEA Grapalat" w:hAnsi="GHEA Grapalat"/>
                <w:b/>
                <w:bCs/>
                <w:sz w:val="20"/>
                <w:szCs w:val="20"/>
                <w:lang w:val="hy-AM"/>
              </w:rPr>
            </w:pPr>
            <w:r w:rsidRPr="00DE6606">
              <w:rPr>
                <w:rFonts w:ascii="GHEA Grapalat" w:hAnsi="GHEA Grapalat"/>
                <w:b/>
                <w:bCs/>
                <w:sz w:val="20"/>
                <w:szCs w:val="20"/>
                <w:lang w:val="hy-AM"/>
              </w:rPr>
              <w:t>Лицензия на строительство в сфере градостроительства:</w:t>
            </w:r>
          </w:p>
          <w:p w14:paraId="176E3693" w14:textId="55405EC5" w:rsidR="007075E5" w:rsidRPr="007075E5" w:rsidRDefault="009F686C" w:rsidP="009F686C">
            <w:pPr>
              <w:jc w:val="center"/>
              <w:rPr>
                <w:rFonts w:ascii="GHEA Grapalat" w:hAnsi="GHEA Grapalat"/>
                <w:sz w:val="20"/>
                <w:szCs w:val="20"/>
                <w:lang w:val="hy-AM"/>
              </w:rPr>
            </w:pPr>
            <w:r w:rsidRPr="00DE6606">
              <w:rPr>
                <w:rFonts w:ascii="GHEA Grapalat" w:hAnsi="GHEA Grapalat"/>
                <w:b/>
                <w:bCs/>
                <w:sz w:val="20"/>
                <w:szCs w:val="20"/>
                <w:lang w:val="hy-AM"/>
              </w:rPr>
              <w:t>Код 05, вставить: электроснабжение (электроснабжение, внутренние и внешние сети электроосвещения, системы электроснабжения, фотоэлектрические и ветроэнергетические установки)</w:t>
            </w:r>
          </w:p>
        </w:tc>
        <w:tc>
          <w:tcPr>
            <w:tcW w:w="810" w:type="dxa"/>
            <w:vAlign w:val="center"/>
          </w:tcPr>
          <w:p w14:paraId="430F3402" w14:textId="77777777" w:rsidR="002B6C57" w:rsidRPr="009F686C" w:rsidRDefault="002B6C57" w:rsidP="007075E5">
            <w:pPr>
              <w:jc w:val="center"/>
              <w:rPr>
                <w:rFonts w:ascii="GHEA Grapalat" w:hAnsi="GHEA Grapalat"/>
                <w:color w:val="EE0000"/>
                <w:sz w:val="20"/>
                <w:szCs w:val="20"/>
                <w:lang w:val="hy-AM"/>
              </w:rPr>
            </w:pPr>
          </w:p>
          <w:p w14:paraId="7A30726D" w14:textId="28D9B55B" w:rsidR="007075E5" w:rsidRPr="009F686C" w:rsidRDefault="007075E5" w:rsidP="007075E5">
            <w:pPr>
              <w:jc w:val="center"/>
              <w:rPr>
                <w:rFonts w:ascii="GHEA Grapalat" w:hAnsi="GHEA Grapalat"/>
                <w:color w:val="EE0000"/>
                <w:sz w:val="20"/>
                <w:szCs w:val="20"/>
                <w:lang w:val="hy-AM"/>
              </w:rPr>
            </w:pPr>
            <w:r w:rsidRPr="00DE6606">
              <w:rPr>
                <w:rFonts w:ascii="GHEA Grapalat" w:hAnsi="GHEA Grapalat"/>
                <w:sz w:val="14"/>
                <w:szCs w:val="14"/>
                <w:lang w:val="hy-AM"/>
              </w:rPr>
              <w:t>драм</w:t>
            </w:r>
          </w:p>
        </w:tc>
        <w:tc>
          <w:tcPr>
            <w:tcW w:w="1260" w:type="dxa"/>
            <w:vAlign w:val="center"/>
          </w:tcPr>
          <w:p w14:paraId="2FA2B550" w14:textId="77777777" w:rsidR="007075E5" w:rsidRPr="009F686C" w:rsidRDefault="007075E5" w:rsidP="007075E5">
            <w:pPr>
              <w:jc w:val="center"/>
              <w:rPr>
                <w:rFonts w:ascii="GHEA Grapalat" w:hAnsi="GHEA Grapalat"/>
                <w:color w:val="EE0000"/>
                <w:sz w:val="20"/>
                <w:szCs w:val="20"/>
                <w:lang w:val="hy-AM"/>
              </w:rPr>
            </w:pPr>
          </w:p>
          <w:p w14:paraId="1FC9FED2" w14:textId="450D2081" w:rsidR="009F686C" w:rsidRPr="00557EDB" w:rsidRDefault="009F686C" w:rsidP="009F686C">
            <w:pPr>
              <w:ind w:left="145" w:hanging="145"/>
              <w:jc w:val="center"/>
              <w:rPr>
                <w:rFonts w:ascii="GHEA Grapalat" w:hAnsi="GHEA Grapalat"/>
                <w:sz w:val="18"/>
                <w:szCs w:val="16"/>
              </w:rPr>
            </w:pPr>
            <w:r>
              <w:rPr>
                <w:rFonts w:ascii="GHEA Grapalat" w:hAnsi="GHEA Grapalat"/>
                <w:sz w:val="18"/>
                <w:szCs w:val="16"/>
              </w:rPr>
              <w:t>14</w:t>
            </w:r>
            <w:r>
              <w:rPr>
                <w:rFonts w:ascii="GHEA Grapalat" w:hAnsi="GHEA Grapalat"/>
                <w:sz w:val="18"/>
                <w:szCs w:val="16"/>
                <w:lang w:val="hy-AM"/>
              </w:rPr>
              <w:t xml:space="preserve"> </w:t>
            </w:r>
            <w:r>
              <w:rPr>
                <w:rFonts w:ascii="GHEA Grapalat" w:hAnsi="GHEA Grapalat"/>
                <w:sz w:val="18"/>
                <w:szCs w:val="16"/>
              </w:rPr>
              <w:t>706</w:t>
            </w:r>
            <w:r>
              <w:rPr>
                <w:rFonts w:ascii="GHEA Grapalat" w:hAnsi="GHEA Grapalat"/>
                <w:sz w:val="18"/>
                <w:szCs w:val="16"/>
                <w:lang w:val="hy-AM"/>
              </w:rPr>
              <w:t xml:space="preserve"> </w:t>
            </w:r>
            <w:r>
              <w:rPr>
                <w:rFonts w:ascii="GHEA Grapalat" w:hAnsi="GHEA Grapalat"/>
                <w:sz w:val="18"/>
                <w:szCs w:val="16"/>
              </w:rPr>
              <w:t>000</w:t>
            </w:r>
          </w:p>
          <w:p w14:paraId="30AB7503" w14:textId="4EAB618B" w:rsidR="007075E5" w:rsidRPr="009F686C" w:rsidRDefault="007075E5" w:rsidP="007075E5">
            <w:pPr>
              <w:jc w:val="center"/>
              <w:rPr>
                <w:rFonts w:ascii="GHEA Grapalat" w:hAnsi="GHEA Grapalat"/>
                <w:color w:val="EE0000"/>
                <w:sz w:val="20"/>
                <w:szCs w:val="20"/>
                <w:lang w:val="hy-AM"/>
              </w:rPr>
            </w:pPr>
          </w:p>
        </w:tc>
        <w:tc>
          <w:tcPr>
            <w:tcW w:w="1350" w:type="dxa"/>
            <w:vAlign w:val="center"/>
          </w:tcPr>
          <w:p w14:paraId="0DCA5AE5" w14:textId="77777777" w:rsidR="002B6C57" w:rsidRDefault="002B6C57" w:rsidP="007075E5">
            <w:pPr>
              <w:jc w:val="center"/>
              <w:rPr>
                <w:rFonts w:ascii="GHEA Grapalat" w:hAnsi="GHEA Grapalat"/>
                <w:sz w:val="16"/>
                <w:szCs w:val="16"/>
                <w:lang w:val="hy-AM"/>
              </w:rPr>
            </w:pPr>
          </w:p>
          <w:p w14:paraId="54EC5242" w14:textId="6449949C" w:rsidR="007075E5" w:rsidRPr="007075E5" w:rsidRDefault="009F686C" w:rsidP="007075E5">
            <w:pPr>
              <w:jc w:val="center"/>
              <w:rPr>
                <w:rFonts w:ascii="GHEA Grapalat" w:hAnsi="GHEA Grapalat"/>
                <w:sz w:val="20"/>
                <w:szCs w:val="20"/>
                <w:lang w:val="hy-AM"/>
              </w:rPr>
            </w:pPr>
            <w:r w:rsidRPr="0008799E">
              <w:rPr>
                <w:rFonts w:ascii="GHEA Grapalat" w:hAnsi="GHEA Grapalat"/>
                <w:sz w:val="14"/>
                <w:szCs w:val="14"/>
                <w:lang w:val="hy-AM"/>
              </w:rPr>
              <w:t>Административный район Шенгавит в Ереване, прос</w:t>
            </w:r>
            <w:r>
              <w:rPr>
                <w:rFonts w:ascii="GHEA Grapalat" w:hAnsi="GHEA Grapalat"/>
                <w:sz w:val="14"/>
                <w:szCs w:val="14"/>
                <w:lang w:val="hy-AM"/>
              </w:rPr>
              <w:t>пект Аршакуняца, улицы Г. Нжде</w:t>
            </w:r>
            <w:r w:rsidRPr="0008799E">
              <w:rPr>
                <w:rFonts w:ascii="GHEA Grapalat" w:hAnsi="GHEA Grapalat"/>
                <w:sz w:val="14"/>
                <w:szCs w:val="14"/>
                <w:lang w:val="hy-AM"/>
              </w:rPr>
              <w:t>, Баграту</w:t>
            </w:r>
            <w:r>
              <w:rPr>
                <w:rFonts w:ascii="GHEA Grapalat" w:hAnsi="GHEA Grapalat"/>
                <w:sz w:val="14"/>
                <w:szCs w:val="14"/>
                <w:lang w:val="hy-AM"/>
              </w:rPr>
              <w:t>няца и Ширака, площадь Г. Нжде</w:t>
            </w:r>
          </w:p>
        </w:tc>
        <w:tc>
          <w:tcPr>
            <w:tcW w:w="1980" w:type="dxa"/>
            <w:vAlign w:val="bottom"/>
          </w:tcPr>
          <w:p w14:paraId="257F3B04" w14:textId="0D118543" w:rsidR="007075E5" w:rsidRPr="007075E5" w:rsidRDefault="002B6C57" w:rsidP="002B6C57">
            <w:pPr>
              <w:spacing w:before="240"/>
              <w:rPr>
                <w:rFonts w:ascii="GHEA Grapalat" w:hAnsi="GHEA Grapalat"/>
                <w:sz w:val="20"/>
                <w:szCs w:val="20"/>
                <w:lang w:val="hy-AM"/>
              </w:rPr>
            </w:pPr>
            <w:r w:rsidRPr="002B6C57">
              <w:rPr>
                <w:rFonts w:ascii="GHEA Grapalat" w:hAnsi="GHEA Grapalat"/>
                <w:sz w:val="20"/>
                <w:szCs w:val="20"/>
                <w:lang w:val="hy-AM"/>
              </w:rPr>
              <w:t xml:space="preserve">Строительные работы, предусмотренные договором, начинаются со дня вступления в силу договора на оказание услуг по техническому надзору и продолжаются до </w:t>
            </w:r>
            <w:r w:rsidR="009F686C" w:rsidRPr="009F686C">
              <w:rPr>
                <w:rFonts w:ascii="GHEA Grapalat" w:hAnsi="GHEA Grapalat"/>
                <w:sz w:val="20"/>
                <w:szCs w:val="20"/>
                <w:lang w:val="hy-AM"/>
              </w:rPr>
              <w:t>25</w:t>
            </w:r>
            <w:r w:rsidR="009F686C" w:rsidRPr="009F686C">
              <w:rPr>
                <w:rFonts w:ascii="Microsoft JhengHei" w:eastAsia="Microsoft JhengHei" w:hAnsi="Microsoft JhengHei" w:cs="Microsoft JhengHei" w:hint="eastAsia"/>
                <w:sz w:val="20"/>
                <w:szCs w:val="20"/>
                <w:lang w:val="hy-AM"/>
              </w:rPr>
              <w:t>․</w:t>
            </w:r>
            <w:r w:rsidR="009F686C" w:rsidRPr="009F686C">
              <w:rPr>
                <w:rFonts w:ascii="GHEA Grapalat" w:hAnsi="GHEA Grapalat"/>
                <w:sz w:val="20"/>
                <w:szCs w:val="20"/>
                <w:lang w:val="hy-AM"/>
              </w:rPr>
              <w:t>12</w:t>
            </w:r>
            <w:r w:rsidR="009F686C" w:rsidRPr="009F686C">
              <w:rPr>
                <w:rFonts w:ascii="Microsoft JhengHei" w:eastAsia="Microsoft JhengHei" w:hAnsi="Microsoft JhengHei" w:cs="Microsoft JhengHei" w:hint="eastAsia"/>
                <w:sz w:val="20"/>
                <w:szCs w:val="20"/>
                <w:lang w:val="hy-AM"/>
              </w:rPr>
              <w:t>․</w:t>
            </w:r>
            <w:r w:rsidR="009F686C" w:rsidRPr="009F686C">
              <w:rPr>
                <w:rFonts w:ascii="GHEA Grapalat" w:hAnsi="GHEA Grapalat"/>
                <w:sz w:val="20"/>
                <w:szCs w:val="20"/>
                <w:lang w:val="hy-AM"/>
              </w:rPr>
              <w:t xml:space="preserve">2026 </w:t>
            </w:r>
            <w:r w:rsidRPr="002B6C57">
              <w:rPr>
                <w:rFonts w:ascii="GHEA Grapalat" w:hAnsi="GHEA Grapalat"/>
                <w:sz w:val="20"/>
                <w:szCs w:val="20"/>
                <w:lang w:val="hy-AM"/>
              </w:rPr>
              <w:t>.</w:t>
            </w:r>
          </w:p>
        </w:tc>
      </w:tr>
    </w:tbl>
    <w:p w14:paraId="1B977CC2" w14:textId="77777777" w:rsidR="007A5778" w:rsidRDefault="007A5778" w:rsidP="001C41D7">
      <w:pPr>
        <w:widowControl w:val="0"/>
        <w:spacing w:after="160" w:line="360" w:lineRule="auto"/>
        <w:jc w:val="center"/>
        <w:rPr>
          <w:rFonts w:ascii="GHEA Grapalat" w:hAnsi="GHEA Grapalat"/>
          <w:b/>
          <w:sz w:val="28"/>
          <w:szCs w:val="28"/>
          <w:lang w:val="hy-AM"/>
        </w:rPr>
      </w:pPr>
    </w:p>
    <w:p w14:paraId="65AB644E" w14:textId="77777777" w:rsidR="00A7594A" w:rsidRDefault="00A7594A" w:rsidP="001C41D7">
      <w:pPr>
        <w:widowControl w:val="0"/>
        <w:spacing w:after="160" w:line="360" w:lineRule="auto"/>
        <w:jc w:val="center"/>
        <w:rPr>
          <w:rFonts w:ascii="GHEA Grapalat" w:hAnsi="GHEA Grapalat"/>
          <w:b/>
          <w:sz w:val="28"/>
          <w:szCs w:val="28"/>
          <w:lang w:val="hy-AM"/>
        </w:rPr>
      </w:pPr>
    </w:p>
    <w:p w14:paraId="125A7971" w14:textId="77777777" w:rsidR="00A7594A" w:rsidRDefault="00A7594A" w:rsidP="001C41D7">
      <w:pPr>
        <w:widowControl w:val="0"/>
        <w:spacing w:after="160" w:line="360" w:lineRule="auto"/>
        <w:jc w:val="center"/>
        <w:rPr>
          <w:rFonts w:ascii="GHEA Grapalat" w:hAnsi="GHEA Grapalat"/>
          <w:b/>
          <w:sz w:val="28"/>
          <w:szCs w:val="28"/>
          <w:lang w:val="hy-AM"/>
        </w:rPr>
      </w:pPr>
    </w:p>
    <w:p w14:paraId="3F36FB10" w14:textId="77777777" w:rsidR="001F4B1A" w:rsidRDefault="001F4B1A" w:rsidP="001C41D7">
      <w:pPr>
        <w:widowControl w:val="0"/>
        <w:spacing w:after="160" w:line="360" w:lineRule="auto"/>
        <w:jc w:val="center"/>
        <w:rPr>
          <w:rFonts w:ascii="GHEA Grapalat" w:hAnsi="GHEA Grapalat"/>
          <w:b/>
          <w:sz w:val="28"/>
          <w:szCs w:val="28"/>
          <w:lang w:val="hy-AM"/>
        </w:rPr>
      </w:pPr>
    </w:p>
    <w:p w14:paraId="57BED729" w14:textId="77777777" w:rsidR="00A7594A" w:rsidRDefault="00A7594A" w:rsidP="001C41D7">
      <w:pPr>
        <w:widowControl w:val="0"/>
        <w:spacing w:after="160" w:line="360" w:lineRule="auto"/>
        <w:jc w:val="center"/>
        <w:rPr>
          <w:rFonts w:ascii="GHEA Grapalat" w:hAnsi="GHEA Grapalat"/>
          <w:b/>
          <w:sz w:val="28"/>
          <w:szCs w:val="28"/>
          <w:lang w:val="hy-AM"/>
        </w:rPr>
      </w:pPr>
    </w:p>
    <w:p w14:paraId="76B3C330" w14:textId="77777777" w:rsidR="00A7594A" w:rsidRDefault="00A7594A" w:rsidP="001C41D7">
      <w:pPr>
        <w:widowControl w:val="0"/>
        <w:spacing w:after="160" w:line="360" w:lineRule="auto"/>
        <w:jc w:val="center"/>
        <w:rPr>
          <w:rFonts w:ascii="GHEA Grapalat" w:hAnsi="GHEA Grapalat"/>
          <w:b/>
          <w:sz w:val="28"/>
          <w:szCs w:val="28"/>
          <w:lang w:val="hy-AM"/>
        </w:rPr>
      </w:pPr>
    </w:p>
    <w:p w14:paraId="40C507DD" w14:textId="1EE6E979" w:rsidR="001C41D7" w:rsidRPr="00C83AD1" w:rsidRDefault="001C41D7" w:rsidP="001C41D7">
      <w:pPr>
        <w:widowControl w:val="0"/>
        <w:spacing w:after="160" w:line="360" w:lineRule="auto"/>
        <w:jc w:val="center"/>
        <w:rPr>
          <w:rFonts w:ascii="GHEA Grapalat" w:hAnsi="GHEA Grapalat" w:cs="Arial"/>
          <w:b/>
          <w:lang w:val="hy-AM"/>
        </w:rPr>
      </w:pPr>
      <w:r w:rsidRPr="008B56A4">
        <w:rPr>
          <w:rFonts w:ascii="GHEA Grapalat" w:hAnsi="GHEA Grapalat"/>
          <w:b/>
          <w:sz w:val="28"/>
          <w:szCs w:val="28"/>
        </w:rPr>
        <w:lastRenderedPageBreak/>
        <w:t>ОБЪЕМНАЯ ВЕДОМОСТЬ-СМЕТА</w:t>
      </w:r>
      <w:r w:rsidRPr="009F3DC7">
        <w:rPr>
          <w:rFonts w:ascii="GHEA Grapalat" w:hAnsi="GHEA Grapalat"/>
          <w:b/>
        </w:rPr>
        <w:t>*</w:t>
      </w:r>
    </w:p>
    <w:p w14:paraId="61CB6F0B" w14:textId="588BB6A7" w:rsidR="001C41D7" w:rsidRDefault="00831BEC" w:rsidP="00A7594A">
      <w:pPr>
        <w:widowControl w:val="0"/>
        <w:tabs>
          <w:tab w:val="left" w:pos="8730"/>
        </w:tabs>
        <w:spacing w:after="160" w:line="360" w:lineRule="auto"/>
        <w:jc w:val="center"/>
        <w:rPr>
          <w:rFonts w:ascii="GHEA Grapalat" w:hAnsi="GHEA Grapalat"/>
          <w:bCs/>
          <w:sz w:val="22"/>
          <w:szCs w:val="22"/>
          <w:lang w:val="hy-AM"/>
        </w:rPr>
      </w:pPr>
      <w:r>
        <w:rPr>
          <w:rFonts w:ascii="GHEA Grapalat" w:hAnsi="GHEA Grapalat"/>
          <w:bCs/>
          <w:sz w:val="22"/>
          <w:szCs w:val="22"/>
          <w:lang w:val="hy-AM"/>
        </w:rPr>
        <w:t>РЕМОНТ, ТЕХНИЧЕСКОЕ ОБСЛУЖИВАНИЕ И ЗАМЕНА ОСВЕТИТЕЛЬНЫХ ПРИБОРОВ СЕТИ ХУДОЖЕСТВЕННОГО ОСВЕЩЕНИЯ В ШЕНГАВИТСКОМ АДМИНИСТРАТИВНОМ РАЙОНЕ ЕРЕВАНА</w:t>
      </w:r>
      <w:r w:rsidR="00A52966">
        <w:rPr>
          <w:rFonts w:ascii="GHEA Grapalat" w:hAnsi="GHEA Grapalat"/>
          <w:bCs/>
          <w:sz w:val="22"/>
          <w:szCs w:val="22"/>
          <w:lang w:val="hy-AM"/>
        </w:rPr>
        <w:t>.</w:t>
      </w:r>
    </w:p>
    <w:p w14:paraId="46668830" w14:textId="5C9B8181" w:rsidR="00E71D31" w:rsidRDefault="00E71D31" w:rsidP="00A7594A">
      <w:pPr>
        <w:widowControl w:val="0"/>
        <w:tabs>
          <w:tab w:val="left" w:pos="8730"/>
        </w:tabs>
        <w:spacing w:after="160" w:line="360" w:lineRule="auto"/>
        <w:jc w:val="center"/>
        <w:rPr>
          <w:rFonts w:ascii="GHEA Grapalat" w:hAnsi="GHEA Grapalat"/>
          <w:bCs/>
          <w:sz w:val="22"/>
          <w:szCs w:val="22"/>
          <w:lang w:val="hy-AM"/>
        </w:rPr>
      </w:pPr>
      <w:r>
        <w:rPr>
          <w:rFonts w:ascii="GHEA Grapalat" w:hAnsi="GHEA Grapalat"/>
          <w:sz w:val="18"/>
          <w:szCs w:val="18"/>
          <w:lang w:val="hy-AM"/>
        </w:rPr>
        <w:t xml:space="preserve">                                                                                                                                                    </w:t>
      </w:r>
      <w:r w:rsidRPr="00466C0B">
        <w:rPr>
          <w:rFonts w:ascii="GHEA Grapalat" w:hAnsi="GHEA Grapalat"/>
          <w:sz w:val="18"/>
          <w:szCs w:val="18"/>
        </w:rPr>
        <w:t>Драмов РА</w:t>
      </w:r>
    </w:p>
    <w:tbl>
      <w:tblPr>
        <w:tblW w:w="10140" w:type="dxa"/>
        <w:tblInd w:w="113" w:type="dxa"/>
        <w:tblLook w:val="04A0" w:firstRow="1" w:lastRow="0" w:firstColumn="1" w:lastColumn="0" w:noHBand="0" w:noVBand="1"/>
      </w:tblPr>
      <w:tblGrid>
        <w:gridCol w:w="560"/>
        <w:gridCol w:w="4300"/>
        <w:gridCol w:w="1158"/>
        <w:gridCol w:w="960"/>
        <w:gridCol w:w="1540"/>
        <w:gridCol w:w="1660"/>
      </w:tblGrid>
      <w:tr w:rsidR="00932CEA" w14:paraId="1AFE4E0F" w14:textId="77777777" w:rsidTr="00932CEA">
        <w:trPr>
          <w:trHeight w:val="1830"/>
        </w:trPr>
        <w:tc>
          <w:tcPr>
            <w:tcW w:w="560" w:type="dxa"/>
            <w:tcBorders>
              <w:top w:val="single" w:sz="4" w:space="0" w:color="auto"/>
              <w:left w:val="single" w:sz="4" w:space="0" w:color="auto"/>
              <w:bottom w:val="single" w:sz="4" w:space="0" w:color="auto"/>
              <w:right w:val="single" w:sz="4" w:space="0" w:color="auto"/>
            </w:tcBorders>
            <w:noWrap/>
            <w:vAlign w:val="center"/>
            <w:hideMark/>
          </w:tcPr>
          <w:p w14:paraId="378BD88E" w14:textId="77777777" w:rsidR="00932CEA" w:rsidRDefault="00932CEA">
            <w:pPr>
              <w:rPr>
                <w:rFonts w:ascii="Sylfaen" w:hAnsi="Sylfaen" w:cs="Calibri"/>
                <w:sz w:val="20"/>
                <w:szCs w:val="20"/>
              </w:rPr>
            </w:pPr>
            <w:r>
              <w:rPr>
                <w:rFonts w:ascii="Sylfaen" w:hAnsi="Sylfaen" w:cs="Calibri"/>
                <w:sz w:val="20"/>
                <w:szCs w:val="20"/>
              </w:rPr>
              <w:t>NN</w:t>
            </w:r>
          </w:p>
        </w:tc>
        <w:tc>
          <w:tcPr>
            <w:tcW w:w="4300" w:type="dxa"/>
            <w:tcBorders>
              <w:top w:val="single" w:sz="4" w:space="0" w:color="auto"/>
              <w:left w:val="nil"/>
              <w:bottom w:val="single" w:sz="4" w:space="0" w:color="auto"/>
              <w:right w:val="single" w:sz="4" w:space="0" w:color="auto"/>
            </w:tcBorders>
            <w:noWrap/>
            <w:vAlign w:val="center"/>
            <w:hideMark/>
          </w:tcPr>
          <w:p w14:paraId="0AFF92E9" w14:textId="77777777" w:rsidR="00932CEA" w:rsidRDefault="00932CEA">
            <w:pPr>
              <w:jc w:val="center"/>
              <w:rPr>
                <w:rFonts w:ascii="Arial AMU" w:hAnsi="Arial AMU" w:cs="Calibri"/>
                <w:sz w:val="20"/>
                <w:szCs w:val="20"/>
              </w:rPr>
            </w:pPr>
            <w:r>
              <w:rPr>
                <w:rFonts w:ascii="Calibri" w:hAnsi="Calibri" w:cs="Calibri"/>
                <w:sz w:val="20"/>
                <w:szCs w:val="20"/>
              </w:rPr>
              <w:t>Название</w:t>
            </w:r>
            <w:r>
              <w:rPr>
                <w:rFonts w:ascii="Arial AMU" w:hAnsi="Arial AMU" w:cs="Calibri"/>
                <w:sz w:val="20"/>
                <w:szCs w:val="20"/>
              </w:rPr>
              <w:t xml:space="preserve"> </w:t>
            </w:r>
            <w:r>
              <w:rPr>
                <w:rFonts w:ascii="Calibri" w:hAnsi="Calibri" w:cs="Calibri"/>
                <w:sz w:val="20"/>
                <w:szCs w:val="20"/>
              </w:rPr>
              <w:t>работы</w:t>
            </w:r>
          </w:p>
        </w:tc>
        <w:tc>
          <w:tcPr>
            <w:tcW w:w="1120" w:type="dxa"/>
            <w:tcBorders>
              <w:top w:val="single" w:sz="4" w:space="0" w:color="auto"/>
              <w:left w:val="nil"/>
              <w:bottom w:val="single" w:sz="4" w:space="0" w:color="auto"/>
              <w:right w:val="single" w:sz="4" w:space="0" w:color="auto"/>
            </w:tcBorders>
            <w:vAlign w:val="center"/>
            <w:hideMark/>
          </w:tcPr>
          <w:p w14:paraId="09B3A786" w14:textId="77777777" w:rsidR="00932CEA" w:rsidRDefault="00932CEA">
            <w:pPr>
              <w:jc w:val="center"/>
              <w:rPr>
                <w:rFonts w:ascii="Arial AMU" w:hAnsi="Arial AMU" w:cs="Calibri"/>
                <w:sz w:val="20"/>
                <w:szCs w:val="20"/>
              </w:rPr>
            </w:pPr>
            <w:r>
              <w:rPr>
                <w:rFonts w:ascii="Calibri" w:hAnsi="Calibri" w:cs="Calibri"/>
                <w:sz w:val="20"/>
                <w:szCs w:val="20"/>
              </w:rPr>
              <w:t>Единица</w:t>
            </w:r>
            <w:r>
              <w:rPr>
                <w:rFonts w:ascii="Arial AMU" w:hAnsi="Arial AMU" w:cs="Calibri"/>
                <w:sz w:val="20"/>
                <w:szCs w:val="20"/>
              </w:rPr>
              <w:t xml:space="preserve"> </w:t>
            </w:r>
            <w:r>
              <w:rPr>
                <w:rFonts w:ascii="Calibri" w:hAnsi="Calibri" w:cs="Calibri"/>
                <w:sz w:val="20"/>
                <w:szCs w:val="20"/>
              </w:rPr>
              <w:t>измерения</w:t>
            </w:r>
          </w:p>
        </w:tc>
        <w:tc>
          <w:tcPr>
            <w:tcW w:w="960" w:type="dxa"/>
            <w:tcBorders>
              <w:top w:val="single" w:sz="4" w:space="0" w:color="auto"/>
              <w:left w:val="nil"/>
              <w:bottom w:val="single" w:sz="4" w:space="0" w:color="auto"/>
              <w:right w:val="single" w:sz="4" w:space="0" w:color="auto"/>
            </w:tcBorders>
            <w:vAlign w:val="center"/>
            <w:hideMark/>
          </w:tcPr>
          <w:p w14:paraId="4C2E7FF8" w14:textId="77777777" w:rsidR="00932CEA" w:rsidRDefault="00932CEA">
            <w:pPr>
              <w:jc w:val="center"/>
              <w:rPr>
                <w:rFonts w:ascii="Sylfaen" w:hAnsi="Sylfaen" w:cs="Calibri"/>
                <w:sz w:val="20"/>
                <w:szCs w:val="20"/>
              </w:rPr>
            </w:pPr>
            <w:r>
              <w:rPr>
                <w:rFonts w:ascii="Sylfaen" w:hAnsi="Sylfaen" w:cs="Calibri"/>
                <w:sz w:val="20"/>
                <w:szCs w:val="20"/>
              </w:rPr>
              <w:t>Объем</w:t>
            </w:r>
          </w:p>
        </w:tc>
        <w:tc>
          <w:tcPr>
            <w:tcW w:w="1540" w:type="dxa"/>
            <w:tcBorders>
              <w:top w:val="single" w:sz="4" w:space="0" w:color="auto"/>
              <w:left w:val="nil"/>
              <w:bottom w:val="single" w:sz="4" w:space="0" w:color="auto"/>
              <w:right w:val="single" w:sz="4" w:space="0" w:color="auto"/>
            </w:tcBorders>
            <w:shd w:val="clear" w:color="000000" w:fill="FFFFFF"/>
            <w:vAlign w:val="center"/>
            <w:hideMark/>
          </w:tcPr>
          <w:p w14:paraId="2EF02117" w14:textId="77777777" w:rsidR="00932CEA" w:rsidRDefault="00932CEA">
            <w:pPr>
              <w:jc w:val="center"/>
              <w:rPr>
                <w:rFonts w:ascii="Sylfaen" w:hAnsi="Sylfaen" w:cs="Calibri"/>
                <w:sz w:val="20"/>
                <w:szCs w:val="20"/>
              </w:rPr>
            </w:pPr>
            <w:r>
              <w:rPr>
                <w:rFonts w:ascii="Sylfaen" w:hAnsi="Sylfaen" w:cs="Calibri"/>
                <w:sz w:val="20"/>
                <w:szCs w:val="20"/>
              </w:rPr>
              <w:t xml:space="preserve">Общая стоимость 1   единиа /тысяча драм/   </w:t>
            </w:r>
          </w:p>
        </w:tc>
        <w:tc>
          <w:tcPr>
            <w:tcW w:w="1660" w:type="dxa"/>
            <w:tcBorders>
              <w:top w:val="single" w:sz="4" w:space="0" w:color="auto"/>
              <w:left w:val="nil"/>
              <w:bottom w:val="single" w:sz="4" w:space="0" w:color="auto"/>
              <w:right w:val="single" w:sz="4" w:space="0" w:color="auto"/>
            </w:tcBorders>
            <w:shd w:val="clear" w:color="000000" w:fill="FFFFFF"/>
            <w:vAlign w:val="center"/>
            <w:hideMark/>
          </w:tcPr>
          <w:p w14:paraId="4D323A95" w14:textId="77777777" w:rsidR="00932CEA" w:rsidRDefault="00932CEA">
            <w:pPr>
              <w:jc w:val="center"/>
              <w:rPr>
                <w:rFonts w:ascii="Sylfaen" w:hAnsi="Sylfaen" w:cs="Calibri"/>
                <w:sz w:val="20"/>
                <w:szCs w:val="20"/>
              </w:rPr>
            </w:pPr>
            <w:r>
              <w:rPr>
                <w:rFonts w:ascii="Sylfaen" w:hAnsi="Sylfaen" w:cs="Calibri"/>
                <w:sz w:val="20"/>
                <w:szCs w:val="20"/>
              </w:rPr>
              <w:t xml:space="preserve">Общая стоимость /тысяча драм/   </w:t>
            </w:r>
          </w:p>
        </w:tc>
      </w:tr>
      <w:tr w:rsidR="00932CEA" w14:paraId="5A0BF24B" w14:textId="77777777" w:rsidTr="00932CEA">
        <w:trPr>
          <w:trHeight w:val="705"/>
        </w:trPr>
        <w:tc>
          <w:tcPr>
            <w:tcW w:w="560" w:type="dxa"/>
            <w:tcBorders>
              <w:top w:val="nil"/>
              <w:left w:val="single" w:sz="4" w:space="0" w:color="auto"/>
              <w:bottom w:val="nil"/>
              <w:right w:val="single" w:sz="4" w:space="0" w:color="auto"/>
            </w:tcBorders>
            <w:noWrap/>
            <w:vAlign w:val="center"/>
            <w:hideMark/>
          </w:tcPr>
          <w:p w14:paraId="29054674" w14:textId="77777777" w:rsidR="00932CEA" w:rsidRDefault="00932CEA">
            <w:pPr>
              <w:jc w:val="center"/>
              <w:rPr>
                <w:rFonts w:ascii="Sylfaen" w:hAnsi="Sylfaen" w:cs="Calibri"/>
                <w:sz w:val="20"/>
                <w:szCs w:val="20"/>
              </w:rPr>
            </w:pPr>
            <w:r>
              <w:rPr>
                <w:rFonts w:ascii="Sylfaen" w:hAnsi="Sylfaen" w:cs="Calibri"/>
                <w:sz w:val="20"/>
                <w:szCs w:val="20"/>
              </w:rPr>
              <w:t>1</w:t>
            </w:r>
          </w:p>
        </w:tc>
        <w:tc>
          <w:tcPr>
            <w:tcW w:w="4300" w:type="dxa"/>
            <w:tcBorders>
              <w:top w:val="nil"/>
              <w:left w:val="nil"/>
              <w:bottom w:val="single" w:sz="4" w:space="0" w:color="auto"/>
              <w:right w:val="single" w:sz="4" w:space="0" w:color="auto"/>
            </w:tcBorders>
            <w:vAlign w:val="center"/>
            <w:hideMark/>
          </w:tcPr>
          <w:p w14:paraId="4A6CA209" w14:textId="77777777" w:rsidR="00932CEA" w:rsidRDefault="00932CEA">
            <w:pPr>
              <w:rPr>
                <w:rFonts w:ascii="Arial AMU" w:hAnsi="Arial AMU" w:cs="Calibri"/>
                <w:sz w:val="20"/>
                <w:szCs w:val="20"/>
              </w:rPr>
            </w:pPr>
            <w:r>
              <w:rPr>
                <w:rFonts w:ascii="Calibri" w:hAnsi="Calibri" w:cs="Calibri"/>
                <w:sz w:val="20"/>
                <w:szCs w:val="20"/>
              </w:rPr>
              <w:t>Прокладка</w:t>
            </w:r>
            <w:r>
              <w:rPr>
                <w:rFonts w:ascii="Arial AMU" w:hAnsi="Arial AMU" w:cs="Calibri"/>
                <w:sz w:val="20"/>
                <w:szCs w:val="20"/>
              </w:rPr>
              <w:t xml:space="preserve"> </w:t>
            </w:r>
            <w:r>
              <w:rPr>
                <w:rFonts w:ascii="Calibri" w:hAnsi="Calibri" w:cs="Calibri"/>
                <w:sz w:val="20"/>
                <w:szCs w:val="20"/>
              </w:rPr>
              <w:t>кабеля</w:t>
            </w:r>
            <w:r>
              <w:rPr>
                <w:rFonts w:ascii="Arial AMU" w:hAnsi="Arial AMU" w:cs="Calibri"/>
                <w:sz w:val="20"/>
                <w:szCs w:val="20"/>
              </w:rPr>
              <w:t xml:space="preserve">  </w:t>
            </w:r>
            <w:r>
              <w:rPr>
                <w:rFonts w:ascii="Calibri" w:hAnsi="Calibri" w:cs="Calibri"/>
                <w:sz w:val="20"/>
                <w:szCs w:val="20"/>
              </w:rPr>
              <w:t>ВВГ</w:t>
            </w:r>
            <w:r>
              <w:rPr>
                <w:rFonts w:ascii="Arial AMU" w:hAnsi="Arial AMU" w:cs="Calibri"/>
                <w:sz w:val="20"/>
                <w:szCs w:val="20"/>
              </w:rPr>
              <w:t>--2</w:t>
            </w:r>
            <w:r>
              <w:rPr>
                <w:rFonts w:ascii="Calibri" w:hAnsi="Calibri" w:cs="Calibri"/>
                <w:sz w:val="20"/>
                <w:szCs w:val="20"/>
              </w:rPr>
              <w:t>х</w:t>
            </w:r>
            <w:r>
              <w:rPr>
                <w:rFonts w:ascii="Arial AMU" w:hAnsi="Arial AMU" w:cs="Calibri"/>
                <w:sz w:val="20"/>
                <w:szCs w:val="20"/>
              </w:rPr>
              <w:t xml:space="preserve"> 4</w:t>
            </w:r>
            <w:r>
              <w:rPr>
                <w:rFonts w:ascii="Calibri" w:hAnsi="Calibri" w:cs="Calibri"/>
                <w:sz w:val="20"/>
                <w:szCs w:val="20"/>
              </w:rPr>
              <w:t>мм</w:t>
            </w:r>
            <w:r>
              <w:rPr>
                <w:rFonts w:ascii="Arial AMU" w:hAnsi="Arial AMU" w:cs="Calibri"/>
                <w:sz w:val="20"/>
                <w:szCs w:val="20"/>
              </w:rPr>
              <w:t>2</w:t>
            </w:r>
          </w:p>
        </w:tc>
        <w:tc>
          <w:tcPr>
            <w:tcW w:w="1120" w:type="dxa"/>
            <w:tcBorders>
              <w:top w:val="nil"/>
              <w:left w:val="nil"/>
              <w:bottom w:val="single" w:sz="4" w:space="0" w:color="auto"/>
              <w:right w:val="single" w:sz="4" w:space="0" w:color="auto"/>
            </w:tcBorders>
            <w:noWrap/>
            <w:vAlign w:val="center"/>
            <w:hideMark/>
          </w:tcPr>
          <w:p w14:paraId="44912190" w14:textId="77777777" w:rsidR="00932CEA" w:rsidRDefault="00932CEA">
            <w:pPr>
              <w:jc w:val="center"/>
              <w:rPr>
                <w:rFonts w:ascii="Arial AMU" w:hAnsi="Arial AMU" w:cs="Calibri"/>
                <w:sz w:val="20"/>
                <w:szCs w:val="20"/>
              </w:rPr>
            </w:pPr>
            <w:r>
              <w:rPr>
                <w:rFonts w:ascii="Calibri" w:hAnsi="Calibri" w:cs="Calibri"/>
                <w:sz w:val="20"/>
                <w:szCs w:val="20"/>
              </w:rPr>
              <w:t>м</w:t>
            </w:r>
          </w:p>
        </w:tc>
        <w:tc>
          <w:tcPr>
            <w:tcW w:w="960" w:type="dxa"/>
            <w:tcBorders>
              <w:top w:val="nil"/>
              <w:left w:val="nil"/>
              <w:bottom w:val="nil"/>
              <w:right w:val="single" w:sz="4" w:space="0" w:color="auto"/>
            </w:tcBorders>
            <w:noWrap/>
            <w:vAlign w:val="center"/>
            <w:hideMark/>
          </w:tcPr>
          <w:p w14:paraId="0EC1798B" w14:textId="77777777" w:rsidR="00932CEA" w:rsidRDefault="00932CEA">
            <w:pPr>
              <w:jc w:val="center"/>
              <w:rPr>
                <w:rFonts w:ascii="Arial Armenian" w:hAnsi="Arial Armenian" w:cs="Calibri"/>
                <w:sz w:val="20"/>
                <w:szCs w:val="20"/>
              </w:rPr>
            </w:pPr>
            <w:r>
              <w:rPr>
                <w:rFonts w:ascii="Arial Armenian" w:hAnsi="Arial Armenian" w:cs="Calibri"/>
                <w:sz w:val="20"/>
                <w:szCs w:val="20"/>
              </w:rPr>
              <w:t>324</w:t>
            </w:r>
          </w:p>
        </w:tc>
        <w:tc>
          <w:tcPr>
            <w:tcW w:w="1540" w:type="dxa"/>
            <w:tcBorders>
              <w:top w:val="nil"/>
              <w:left w:val="nil"/>
              <w:bottom w:val="nil"/>
              <w:right w:val="single" w:sz="4" w:space="0" w:color="auto"/>
            </w:tcBorders>
            <w:shd w:val="clear" w:color="000000" w:fill="FFFFFF"/>
            <w:noWrap/>
            <w:vAlign w:val="center"/>
            <w:hideMark/>
          </w:tcPr>
          <w:p w14:paraId="2F607003" w14:textId="77777777" w:rsidR="00932CEA" w:rsidRDefault="00932CEA">
            <w:pPr>
              <w:jc w:val="center"/>
              <w:rPr>
                <w:rFonts w:ascii="Arial Armenian" w:hAnsi="Arial Armenian" w:cs="Calibri"/>
                <w:sz w:val="20"/>
                <w:szCs w:val="20"/>
              </w:rPr>
            </w:pPr>
            <w:r>
              <w:rPr>
                <w:rFonts w:ascii="Arial Armenian" w:hAnsi="Arial Armenian" w:cs="Calibri"/>
                <w:sz w:val="20"/>
                <w:szCs w:val="20"/>
              </w:rPr>
              <w:t>0.65</w:t>
            </w:r>
          </w:p>
        </w:tc>
        <w:tc>
          <w:tcPr>
            <w:tcW w:w="1660" w:type="dxa"/>
            <w:tcBorders>
              <w:top w:val="nil"/>
              <w:left w:val="nil"/>
              <w:bottom w:val="nil"/>
              <w:right w:val="single" w:sz="4" w:space="0" w:color="auto"/>
            </w:tcBorders>
            <w:noWrap/>
            <w:vAlign w:val="center"/>
            <w:hideMark/>
          </w:tcPr>
          <w:p w14:paraId="21B5E481" w14:textId="77777777" w:rsidR="00932CEA" w:rsidRDefault="00932CEA">
            <w:pPr>
              <w:jc w:val="center"/>
              <w:rPr>
                <w:rFonts w:ascii="Sylfaen" w:hAnsi="Sylfaen" w:cs="Calibri"/>
                <w:sz w:val="20"/>
                <w:szCs w:val="20"/>
              </w:rPr>
            </w:pPr>
            <w:r>
              <w:rPr>
                <w:rFonts w:ascii="Sylfaen" w:hAnsi="Sylfaen" w:cs="Calibri"/>
                <w:sz w:val="20"/>
                <w:szCs w:val="20"/>
              </w:rPr>
              <w:t>210.60</w:t>
            </w:r>
          </w:p>
        </w:tc>
      </w:tr>
      <w:tr w:rsidR="00932CEA" w14:paraId="69590402" w14:textId="77777777" w:rsidTr="00932CEA">
        <w:trPr>
          <w:trHeight w:val="705"/>
        </w:trPr>
        <w:tc>
          <w:tcPr>
            <w:tcW w:w="560" w:type="dxa"/>
            <w:tcBorders>
              <w:top w:val="single" w:sz="4" w:space="0" w:color="auto"/>
              <w:left w:val="single" w:sz="4" w:space="0" w:color="auto"/>
              <w:bottom w:val="nil"/>
              <w:right w:val="single" w:sz="4" w:space="0" w:color="auto"/>
            </w:tcBorders>
            <w:noWrap/>
            <w:vAlign w:val="center"/>
            <w:hideMark/>
          </w:tcPr>
          <w:p w14:paraId="175B0163" w14:textId="77777777" w:rsidR="00932CEA" w:rsidRDefault="00932CEA">
            <w:pPr>
              <w:jc w:val="center"/>
              <w:rPr>
                <w:rFonts w:ascii="Sylfaen" w:hAnsi="Sylfaen" w:cs="Calibri"/>
                <w:sz w:val="20"/>
                <w:szCs w:val="20"/>
              </w:rPr>
            </w:pPr>
            <w:r>
              <w:rPr>
                <w:rFonts w:ascii="Sylfaen" w:hAnsi="Sylfaen" w:cs="Calibri"/>
                <w:sz w:val="20"/>
                <w:szCs w:val="20"/>
              </w:rPr>
              <w:t>2</w:t>
            </w:r>
          </w:p>
        </w:tc>
        <w:tc>
          <w:tcPr>
            <w:tcW w:w="4300" w:type="dxa"/>
            <w:tcBorders>
              <w:top w:val="nil"/>
              <w:left w:val="nil"/>
              <w:bottom w:val="single" w:sz="4" w:space="0" w:color="auto"/>
              <w:right w:val="single" w:sz="4" w:space="0" w:color="auto"/>
            </w:tcBorders>
            <w:vAlign w:val="center"/>
            <w:hideMark/>
          </w:tcPr>
          <w:p w14:paraId="1950FA26" w14:textId="77777777" w:rsidR="00932CEA" w:rsidRDefault="00932CEA">
            <w:pPr>
              <w:rPr>
                <w:rFonts w:ascii="Arial AMU" w:hAnsi="Arial AMU" w:cs="Calibri"/>
                <w:sz w:val="20"/>
                <w:szCs w:val="20"/>
              </w:rPr>
            </w:pPr>
            <w:r>
              <w:rPr>
                <w:rFonts w:ascii="Calibri" w:hAnsi="Calibri" w:cs="Calibri"/>
                <w:sz w:val="20"/>
                <w:szCs w:val="20"/>
              </w:rPr>
              <w:t>Прокладка</w:t>
            </w:r>
            <w:r>
              <w:rPr>
                <w:rFonts w:ascii="Arial AMU" w:hAnsi="Arial AMU" w:cs="Calibri"/>
                <w:sz w:val="20"/>
                <w:szCs w:val="20"/>
              </w:rPr>
              <w:t xml:space="preserve"> </w:t>
            </w:r>
            <w:r>
              <w:rPr>
                <w:rFonts w:ascii="Calibri" w:hAnsi="Calibri" w:cs="Calibri"/>
                <w:sz w:val="20"/>
                <w:szCs w:val="20"/>
              </w:rPr>
              <w:t>кабеля</w:t>
            </w:r>
            <w:r>
              <w:rPr>
                <w:rFonts w:ascii="Arial AMU" w:hAnsi="Arial AMU" w:cs="Calibri"/>
                <w:sz w:val="20"/>
                <w:szCs w:val="20"/>
              </w:rPr>
              <w:t xml:space="preserve">  </w:t>
            </w:r>
            <w:r>
              <w:rPr>
                <w:rFonts w:ascii="Calibri" w:hAnsi="Calibri" w:cs="Calibri"/>
                <w:sz w:val="20"/>
                <w:szCs w:val="20"/>
              </w:rPr>
              <w:t>ВВГ</w:t>
            </w:r>
            <w:r>
              <w:rPr>
                <w:rFonts w:ascii="Arial AMU" w:hAnsi="Arial AMU" w:cs="Calibri"/>
                <w:sz w:val="20"/>
                <w:szCs w:val="20"/>
              </w:rPr>
              <w:t>--2</w:t>
            </w:r>
            <w:r>
              <w:rPr>
                <w:rFonts w:ascii="Calibri" w:hAnsi="Calibri" w:cs="Calibri"/>
                <w:sz w:val="20"/>
                <w:szCs w:val="20"/>
              </w:rPr>
              <w:t>х</w:t>
            </w:r>
            <w:r>
              <w:rPr>
                <w:rFonts w:ascii="Arial AMU" w:hAnsi="Arial AMU" w:cs="Calibri"/>
                <w:sz w:val="20"/>
                <w:szCs w:val="20"/>
              </w:rPr>
              <w:t xml:space="preserve"> 2,5</w:t>
            </w:r>
            <w:r>
              <w:rPr>
                <w:rFonts w:ascii="Calibri" w:hAnsi="Calibri" w:cs="Calibri"/>
                <w:sz w:val="20"/>
                <w:szCs w:val="20"/>
              </w:rPr>
              <w:t>мм</w:t>
            </w:r>
            <w:r>
              <w:rPr>
                <w:rFonts w:ascii="Arial AMU" w:hAnsi="Arial AMU" w:cs="Calibri"/>
                <w:sz w:val="20"/>
                <w:szCs w:val="20"/>
              </w:rPr>
              <w:t>2</w:t>
            </w:r>
          </w:p>
        </w:tc>
        <w:tc>
          <w:tcPr>
            <w:tcW w:w="1120" w:type="dxa"/>
            <w:tcBorders>
              <w:top w:val="nil"/>
              <w:left w:val="nil"/>
              <w:bottom w:val="single" w:sz="4" w:space="0" w:color="auto"/>
              <w:right w:val="single" w:sz="4" w:space="0" w:color="auto"/>
            </w:tcBorders>
            <w:noWrap/>
            <w:vAlign w:val="center"/>
            <w:hideMark/>
          </w:tcPr>
          <w:p w14:paraId="52994CB6" w14:textId="77777777" w:rsidR="00932CEA" w:rsidRDefault="00932CEA">
            <w:pPr>
              <w:jc w:val="center"/>
              <w:rPr>
                <w:rFonts w:ascii="Arial AMU" w:hAnsi="Arial AMU" w:cs="Calibri"/>
                <w:sz w:val="20"/>
                <w:szCs w:val="20"/>
              </w:rPr>
            </w:pPr>
            <w:r>
              <w:rPr>
                <w:rFonts w:ascii="Calibri" w:hAnsi="Calibri" w:cs="Calibri"/>
                <w:sz w:val="20"/>
                <w:szCs w:val="20"/>
              </w:rPr>
              <w:t>м</w:t>
            </w:r>
          </w:p>
        </w:tc>
        <w:tc>
          <w:tcPr>
            <w:tcW w:w="960" w:type="dxa"/>
            <w:tcBorders>
              <w:top w:val="single" w:sz="4" w:space="0" w:color="auto"/>
              <w:left w:val="nil"/>
              <w:bottom w:val="nil"/>
              <w:right w:val="single" w:sz="4" w:space="0" w:color="auto"/>
            </w:tcBorders>
            <w:noWrap/>
            <w:vAlign w:val="center"/>
            <w:hideMark/>
          </w:tcPr>
          <w:p w14:paraId="5E20B1D7" w14:textId="77777777" w:rsidR="00932CEA" w:rsidRDefault="00932CEA">
            <w:pPr>
              <w:jc w:val="center"/>
              <w:rPr>
                <w:rFonts w:ascii="Arial Armenian" w:hAnsi="Arial Armenian" w:cs="Calibri"/>
                <w:sz w:val="20"/>
                <w:szCs w:val="20"/>
              </w:rPr>
            </w:pPr>
            <w:r>
              <w:rPr>
                <w:rFonts w:ascii="Arial Armenian" w:hAnsi="Arial Armenian" w:cs="Calibri"/>
                <w:sz w:val="20"/>
                <w:szCs w:val="20"/>
              </w:rPr>
              <w:t>270</w:t>
            </w:r>
          </w:p>
        </w:tc>
        <w:tc>
          <w:tcPr>
            <w:tcW w:w="1540" w:type="dxa"/>
            <w:tcBorders>
              <w:top w:val="single" w:sz="4" w:space="0" w:color="auto"/>
              <w:left w:val="nil"/>
              <w:bottom w:val="nil"/>
              <w:right w:val="single" w:sz="4" w:space="0" w:color="auto"/>
            </w:tcBorders>
            <w:shd w:val="clear" w:color="000000" w:fill="FFFFFF"/>
            <w:noWrap/>
            <w:vAlign w:val="center"/>
            <w:hideMark/>
          </w:tcPr>
          <w:p w14:paraId="27536923" w14:textId="77777777" w:rsidR="00932CEA" w:rsidRDefault="00932CEA">
            <w:pPr>
              <w:jc w:val="center"/>
              <w:rPr>
                <w:rFonts w:ascii="Arial Armenian" w:hAnsi="Arial Armenian" w:cs="Calibri"/>
                <w:sz w:val="20"/>
                <w:szCs w:val="20"/>
              </w:rPr>
            </w:pPr>
            <w:r>
              <w:rPr>
                <w:rFonts w:ascii="Arial Armenian" w:hAnsi="Arial Armenian" w:cs="Calibri"/>
                <w:sz w:val="20"/>
                <w:szCs w:val="20"/>
              </w:rPr>
              <w:t>0.45</w:t>
            </w:r>
          </w:p>
        </w:tc>
        <w:tc>
          <w:tcPr>
            <w:tcW w:w="1660" w:type="dxa"/>
            <w:tcBorders>
              <w:top w:val="single" w:sz="4" w:space="0" w:color="auto"/>
              <w:left w:val="nil"/>
              <w:bottom w:val="nil"/>
              <w:right w:val="single" w:sz="4" w:space="0" w:color="auto"/>
            </w:tcBorders>
            <w:noWrap/>
            <w:vAlign w:val="center"/>
            <w:hideMark/>
          </w:tcPr>
          <w:p w14:paraId="45F529FF" w14:textId="77777777" w:rsidR="00932CEA" w:rsidRDefault="00932CEA">
            <w:pPr>
              <w:jc w:val="center"/>
              <w:rPr>
                <w:rFonts w:ascii="Sylfaen" w:hAnsi="Sylfaen" w:cs="Calibri"/>
                <w:sz w:val="20"/>
                <w:szCs w:val="20"/>
              </w:rPr>
            </w:pPr>
            <w:r>
              <w:rPr>
                <w:rFonts w:ascii="Sylfaen" w:hAnsi="Sylfaen" w:cs="Calibri"/>
                <w:sz w:val="20"/>
                <w:szCs w:val="20"/>
              </w:rPr>
              <w:t>121.50</w:t>
            </w:r>
          </w:p>
        </w:tc>
      </w:tr>
      <w:tr w:rsidR="00932CEA" w14:paraId="09246B64" w14:textId="77777777" w:rsidTr="00932CEA">
        <w:trPr>
          <w:trHeight w:val="705"/>
        </w:trPr>
        <w:tc>
          <w:tcPr>
            <w:tcW w:w="560" w:type="dxa"/>
            <w:tcBorders>
              <w:top w:val="single" w:sz="4" w:space="0" w:color="auto"/>
              <w:left w:val="single" w:sz="4" w:space="0" w:color="auto"/>
              <w:bottom w:val="nil"/>
              <w:right w:val="single" w:sz="4" w:space="0" w:color="auto"/>
            </w:tcBorders>
            <w:noWrap/>
            <w:vAlign w:val="center"/>
            <w:hideMark/>
          </w:tcPr>
          <w:p w14:paraId="16FBC1E8" w14:textId="77777777" w:rsidR="00932CEA" w:rsidRDefault="00932CEA">
            <w:pPr>
              <w:jc w:val="center"/>
              <w:rPr>
                <w:rFonts w:ascii="Sylfaen" w:hAnsi="Sylfaen" w:cs="Calibri"/>
                <w:sz w:val="20"/>
                <w:szCs w:val="20"/>
              </w:rPr>
            </w:pPr>
            <w:r>
              <w:rPr>
                <w:rFonts w:ascii="Sylfaen" w:hAnsi="Sylfaen" w:cs="Calibri"/>
                <w:sz w:val="20"/>
                <w:szCs w:val="20"/>
              </w:rPr>
              <w:t>3</w:t>
            </w:r>
          </w:p>
        </w:tc>
        <w:tc>
          <w:tcPr>
            <w:tcW w:w="4300" w:type="dxa"/>
            <w:tcBorders>
              <w:top w:val="nil"/>
              <w:left w:val="nil"/>
              <w:bottom w:val="single" w:sz="4" w:space="0" w:color="auto"/>
              <w:right w:val="single" w:sz="4" w:space="0" w:color="auto"/>
            </w:tcBorders>
            <w:vAlign w:val="center"/>
            <w:hideMark/>
          </w:tcPr>
          <w:p w14:paraId="534A9A73" w14:textId="77777777" w:rsidR="00932CEA" w:rsidRDefault="00932CEA">
            <w:pPr>
              <w:rPr>
                <w:rFonts w:ascii="Arial AMU" w:hAnsi="Arial AMU" w:cs="Calibri"/>
                <w:sz w:val="20"/>
                <w:szCs w:val="20"/>
              </w:rPr>
            </w:pPr>
            <w:r>
              <w:rPr>
                <w:rFonts w:ascii="Calibri" w:hAnsi="Calibri" w:cs="Calibri"/>
                <w:sz w:val="20"/>
                <w:szCs w:val="20"/>
              </w:rPr>
              <w:t>Установка</w:t>
            </w:r>
            <w:r>
              <w:rPr>
                <w:rFonts w:ascii="Arial AMU" w:hAnsi="Arial AMU" w:cs="Calibri"/>
                <w:sz w:val="20"/>
                <w:szCs w:val="20"/>
              </w:rPr>
              <w:t xml:space="preserve">   </w:t>
            </w:r>
            <w:r>
              <w:rPr>
                <w:rFonts w:ascii="Calibri" w:hAnsi="Calibri" w:cs="Calibri"/>
                <w:sz w:val="20"/>
                <w:szCs w:val="20"/>
              </w:rPr>
              <w:t>прожектора</w:t>
            </w:r>
            <w:r>
              <w:rPr>
                <w:rFonts w:ascii="Arial AMU" w:hAnsi="Arial AMU" w:cs="Calibri"/>
                <w:sz w:val="20"/>
                <w:szCs w:val="20"/>
              </w:rPr>
              <w:t xml:space="preserve">  /</w:t>
            </w:r>
            <w:r>
              <w:rPr>
                <w:rFonts w:ascii="Calibri" w:hAnsi="Calibri" w:cs="Calibri"/>
                <w:sz w:val="20"/>
                <w:szCs w:val="20"/>
              </w:rPr>
              <w:t>тип</w:t>
            </w:r>
            <w:r>
              <w:rPr>
                <w:rFonts w:ascii="Arial AMU" w:hAnsi="Arial AMU" w:cs="Calibri"/>
                <w:sz w:val="20"/>
                <w:szCs w:val="20"/>
              </w:rPr>
              <w:t xml:space="preserve"> </w:t>
            </w:r>
            <w:r>
              <w:rPr>
                <w:rFonts w:ascii="Calibri" w:hAnsi="Calibri" w:cs="Calibri"/>
                <w:sz w:val="20"/>
                <w:szCs w:val="20"/>
              </w:rPr>
              <w:t>светильников</w:t>
            </w:r>
            <w:r>
              <w:rPr>
                <w:rFonts w:ascii="Arial AMU" w:hAnsi="Arial AMU" w:cs="Calibri"/>
                <w:sz w:val="20"/>
                <w:szCs w:val="20"/>
              </w:rPr>
              <w:t xml:space="preserve"> </w:t>
            </w:r>
            <w:r>
              <w:rPr>
                <w:rFonts w:ascii="Calibri" w:hAnsi="Calibri" w:cs="Calibri"/>
                <w:sz w:val="20"/>
                <w:szCs w:val="20"/>
              </w:rPr>
              <w:t>на</w:t>
            </w:r>
            <w:r>
              <w:rPr>
                <w:rFonts w:ascii="Arial AMU" w:hAnsi="Arial AMU" w:cs="Calibri"/>
                <w:sz w:val="20"/>
                <w:szCs w:val="20"/>
              </w:rPr>
              <w:t xml:space="preserve"> </w:t>
            </w:r>
            <w:r>
              <w:rPr>
                <w:rFonts w:ascii="Calibri" w:hAnsi="Calibri" w:cs="Calibri"/>
                <w:sz w:val="20"/>
                <w:szCs w:val="20"/>
              </w:rPr>
              <w:t>стены</w:t>
            </w:r>
            <w:r>
              <w:rPr>
                <w:rFonts w:ascii="Arial AMU" w:hAnsi="Arial AMU" w:cs="Calibri"/>
                <w:sz w:val="20"/>
                <w:szCs w:val="20"/>
              </w:rPr>
              <w:t xml:space="preserve"> </w:t>
            </w:r>
            <w:r>
              <w:rPr>
                <w:rFonts w:ascii="Calibri" w:hAnsi="Calibri" w:cs="Calibri"/>
                <w:sz w:val="20"/>
                <w:szCs w:val="20"/>
              </w:rPr>
              <w:t>зданий</w:t>
            </w:r>
            <w:r>
              <w:rPr>
                <w:rFonts w:ascii="Arial AMU" w:hAnsi="Arial AMU" w:cs="Calibri"/>
                <w:sz w:val="20"/>
                <w:szCs w:val="20"/>
              </w:rPr>
              <w:t>/</w:t>
            </w:r>
          </w:p>
        </w:tc>
        <w:tc>
          <w:tcPr>
            <w:tcW w:w="1120" w:type="dxa"/>
            <w:tcBorders>
              <w:top w:val="nil"/>
              <w:left w:val="nil"/>
              <w:bottom w:val="single" w:sz="4" w:space="0" w:color="auto"/>
              <w:right w:val="single" w:sz="4" w:space="0" w:color="auto"/>
            </w:tcBorders>
            <w:noWrap/>
            <w:vAlign w:val="center"/>
            <w:hideMark/>
          </w:tcPr>
          <w:p w14:paraId="70141E51" w14:textId="77777777" w:rsidR="00932CEA" w:rsidRDefault="00932CEA">
            <w:pPr>
              <w:jc w:val="center"/>
              <w:rPr>
                <w:rFonts w:ascii="Arial AMU" w:hAnsi="Arial AMU" w:cs="Calibri"/>
                <w:sz w:val="20"/>
                <w:szCs w:val="20"/>
              </w:rPr>
            </w:pPr>
            <w:r>
              <w:rPr>
                <w:rFonts w:ascii="Calibri" w:hAnsi="Calibri" w:cs="Calibri"/>
                <w:sz w:val="20"/>
                <w:szCs w:val="20"/>
              </w:rPr>
              <w:t>шт</w:t>
            </w:r>
          </w:p>
        </w:tc>
        <w:tc>
          <w:tcPr>
            <w:tcW w:w="960" w:type="dxa"/>
            <w:tcBorders>
              <w:top w:val="single" w:sz="4" w:space="0" w:color="auto"/>
              <w:left w:val="nil"/>
              <w:bottom w:val="nil"/>
              <w:right w:val="single" w:sz="4" w:space="0" w:color="auto"/>
            </w:tcBorders>
            <w:noWrap/>
            <w:vAlign w:val="center"/>
            <w:hideMark/>
          </w:tcPr>
          <w:p w14:paraId="4EDC02E2" w14:textId="77777777" w:rsidR="00932CEA" w:rsidRDefault="00932CEA">
            <w:pPr>
              <w:jc w:val="center"/>
              <w:rPr>
                <w:rFonts w:ascii="Arial Armenian" w:hAnsi="Arial Armenian" w:cs="Calibri"/>
                <w:sz w:val="20"/>
                <w:szCs w:val="20"/>
              </w:rPr>
            </w:pPr>
            <w:r>
              <w:rPr>
                <w:rFonts w:ascii="Arial Armenian" w:hAnsi="Arial Armenian" w:cs="Calibri"/>
                <w:sz w:val="20"/>
                <w:szCs w:val="20"/>
              </w:rPr>
              <w:t>3450</w:t>
            </w:r>
          </w:p>
        </w:tc>
        <w:tc>
          <w:tcPr>
            <w:tcW w:w="1540" w:type="dxa"/>
            <w:tcBorders>
              <w:top w:val="single" w:sz="4" w:space="0" w:color="auto"/>
              <w:left w:val="nil"/>
              <w:bottom w:val="nil"/>
              <w:right w:val="single" w:sz="4" w:space="0" w:color="auto"/>
            </w:tcBorders>
            <w:noWrap/>
            <w:vAlign w:val="center"/>
            <w:hideMark/>
          </w:tcPr>
          <w:p w14:paraId="696782DF" w14:textId="77777777" w:rsidR="00932CEA" w:rsidRDefault="00932CEA">
            <w:pPr>
              <w:jc w:val="center"/>
              <w:rPr>
                <w:rFonts w:ascii="Arial Armenian" w:hAnsi="Arial Armenian" w:cs="Calibri"/>
                <w:sz w:val="20"/>
                <w:szCs w:val="20"/>
              </w:rPr>
            </w:pPr>
            <w:r>
              <w:rPr>
                <w:rFonts w:ascii="Arial Armenian" w:hAnsi="Arial Armenian" w:cs="Calibri"/>
                <w:sz w:val="20"/>
                <w:szCs w:val="20"/>
              </w:rPr>
              <w:t>2.75</w:t>
            </w:r>
          </w:p>
        </w:tc>
        <w:tc>
          <w:tcPr>
            <w:tcW w:w="1660" w:type="dxa"/>
            <w:tcBorders>
              <w:top w:val="single" w:sz="4" w:space="0" w:color="auto"/>
              <w:left w:val="nil"/>
              <w:bottom w:val="nil"/>
              <w:right w:val="single" w:sz="4" w:space="0" w:color="auto"/>
            </w:tcBorders>
            <w:noWrap/>
            <w:vAlign w:val="center"/>
            <w:hideMark/>
          </w:tcPr>
          <w:p w14:paraId="43149EFF" w14:textId="77777777" w:rsidR="00932CEA" w:rsidRDefault="00932CEA">
            <w:pPr>
              <w:jc w:val="center"/>
              <w:rPr>
                <w:rFonts w:ascii="Sylfaen" w:hAnsi="Sylfaen" w:cs="Calibri"/>
                <w:sz w:val="20"/>
                <w:szCs w:val="20"/>
              </w:rPr>
            </w:pPr>
            <w:r>
              <w:rPr>
                <w:rFonts w:ascii="Sylfaen" w:hAnsi="Sylfaen" w:cs="Calibri"/>
                <w:sz w:val="20"/>
                <w:szCs w:val="20"/>
              </w:rPr>
              <w:t>9487.50</w:t>
            </w:r>
          </w:p>
        </w:tc>
      </w:tr>
      <w:tr w:rsidR="00932CEA" w14:paraId="2AB3FCB0" w14:textId="77777777" w:rsidTr="00932CEA">
        <w:trPr>
          <w:trHeight w:val="705"/>
        </w:trPr>
        <w:tc>
          <w:tcPr>
            <w:tcW w:w="560" w:type="dxa"/>
            <w:tcBorders>
              <w:top w:val="single" w:sz="4" w:space="0" w:color="auto"/>
              <w:left w:val="single" w:sz="4" w:space="0" w:color="auto"/>
              <w:bottom w:val="nil"/>
              <w:right w:val="single" w:sz="4" w:space="0" w:color="auto"/>
            </w:tcBorders>
            <w:noWrap/>
            <w:vAlign w:val="center"/>
            <w:hideMark/>
          </w:tcPr>
          <w:p w14:paraId="55388B22" w14:textId="77777777" w:rsidR="00932CEA" w:rsidRDefault="00932CEA">
            <w:pPr>
              <w:jc w:val="center"/>
              <w:rPr>
                <w:rFonts w:ascii="Sylfaen" w:hAnsi="Sylfaen" w:cs="Calibri"/>
                <w:sz w:val="20"/>
                <w:szCs w:val="20"/>
              </w:rPr>
            </w:pPr>
            <w:r>
              <w:rPr>
                <w:rFonts w:ascii="Sylfaen" w:hAnsi="Sylfaen" w:cs="Calibri"/>
                <w:sz w:val="20"/>
                <w:szCs w:val="20"/>
              </w:rPr>
              <w:t>4</w:t>
            </w:r>
          </w:p>
        </w:tc>
        <w:tc>
          <w:tcPr>
            <w:tcW w:w="4300" w:type="dxa"/>
            <w:tcBorders>
              <w:top w:val="nil"/>
              <w:left w:val="nil"/>
              <w:bottom w:val="single" w:sz="4" w:space="0" w:color="auto"/>
              <w:right w:val="single" w:sz="4" w:space="0" w:color="auto"/>
            </w:tcBorders>
            <w:vAlign w:val="center"/>
            <w:hideMark/>
          </w:tcPr>
          <w:p w14:paraId="753E6CD8" w14:textId="77777777" w:rsidR="00932CEA" w:rsidRDefault="00932CEA">
            <w:pPr>
              <w:rPr>
                <w:rFonts w:ascii="Arial AMU" w:hAnsi="Arial AMU" w:cs="Calibri"/>
                <w:sz w:val="20"/>
                <w:szCs w:val="20"/>
              </w:rPr>
            </w:pPr>
            <w:r>
              <w:rPr>
                <w:rFonts w:ascii="Calibri" w:hAnsi="Calibri" w:cs="Calibri"/>
                <w:sz w:val="20"/>
                <w:szCs w:val="20"/>
              </w:rPr>
              <w:t>Скоба</w:t>
            </w:r>
            <w:r>
              <w:rPr>
                <w:rFonts w:ascii="Arial AMU" w:hAnsi="Arial AMU" w:cs="Calibri"/>
                <w:sz w:val="20"/>
                <w:szCs w:val="20"/>
              </w:rPr>
              <w:t xml:space="preserve">  </w:t>
            </w:r>
            <w:r>
              <w:rPr>
                <w:rFonts w:ascii="Calibri" w:hAnsi="Calibri" w:cs="Calibri"/>
                <w:sz w:val="20"/>
                <w:szCs w:val="20"/>
              </w:rPr>
              <w:t>дия</w:t>
            </w:r>
            <w:r>
              <w:rPr>
                <w:rFonts w:ascii="Arial AMU" w:hAnsi="Arial AMU" w:cs="Calibri"/>
                <w:sz w:val="20"/>
                <w:szCs w:val="20"/>
              </w:rPr>
              <w:t xml:space="preserve"> </w:t>
            </w:r>
            <w:r>
              <w:rPr>
                <w:rFonts w:ascii="Calibri" w:hAnsi="Calibri" w:cs="Calibri"/>
                <w:sz w:val="20"/>
                <w:szCs w:val="20"/>
              </w:rPr>
              <w:t>крепления</w:t>
            </w:r>
            <w:r>
              <w:rPr>
                <w:rFonts w:ascii="Arial AMU" w:hAnsi="Arial AMU" w:cs="Calibri"/>
                <w:sz w:val="20"/>
                <w:szCs w:val="20"/>
              </w:rPr>
              <w:t xml:space="preserve"> </w:t>
            </w:r>
            <w:r>
              <w:rPr>
                <w:rFonts w:ascii="Calibri" w:hAnsi="Calibri" w:cs="Calibri"/>
                <w:sz w:val="20"/>
                <w:szCs w:val="20"/>
              </w:rPr>
              <w:t>кабелья</w:t>
            </w:r>
          </w:p>
        </w:tc>
        <w:tc>
          <w:tcPr>
            <w:tcW w:w="1120" w:type="dxa"/>
            <w:tcBorders>
              <w:top w:val="nil"/>
              <w:left w:val="nil"/>
              <w:bottom w:val="single" w:sz="4" w:space="0" w:color="auto"/>
              <w:right w:val="single" w:sz="4" w:space="0" w:color="auto"/>
            </w:tcBorders>
            <w:noWrap/>
            <w:vAlign w:val="center"/>
            <w:hideMark/>
          </w:tcPr>
          <w:p w14:paraId="76E27DF8" w14:textId="77777777" w:rsidR="00932CEA" w:rsidRDefault="00932CEA">
            <w:pPr>
              <w:jc w:val="center"/>
              <w:rPr>
                <w:rFonts w:ascii="Arial AMU" w:hAnsi="Arial AMU" w:cs="Calibri"/>
                <w:sz w:val="20"/>
                <w:szCs w:val="20"/>
              </w:rPr>
            </w:pPr>
            <w:r>
              <w:rPr>
                <w:rFonts w:ascii="Calibri" w:hAnsi="Calibri" w:cs="Calibri"/>
                <w:sz w:val="20"/>
                <w:szCs w:val="20"/>
              </w:rPr>
              <w:t>шт</w:t>
            </w:r>
          </w:p>
        </w:tc>
        <w:tc>
          <w:tcPr>
            <w:tcW w:w="960" w:type="dxa"/>
            <w:tcBorders>
              <w:top w:val="single" w:sz="4" w:space="0" w:color="auto"/>
              <w:left w:val="nil"/>
              <w:bottom w:val="nil"/>
              <w:right w:val="single" w:sz="4" w:space="0" w:color="auto"/>
            </w:tcBorders>
            <w:noWrap/>
            <w:vAlign w:val="center"/>
            <w:hideMark/>
          </w:tcPr>
          <w:p w14:paraId="6A079BB0" w14:textId="77777777" w:rsidR="00932CEA" w:rsidRDefault="00932CEA">
            <w:pPr>
              <w:jc w:val="center"/>
              <w:rPr>
                <w:rFonts w:ascii="Arial Armenian" w:hAnsi="Arial Armenian" w:cs="Calibri"/>
                <w:sz w:val="20"/>
                <w:szCs w:val="20"/>
              </w:rPr>
            </w:pPr>
            <w:r>
              <w:rPr>
                <w:rFonts w:ascii="Arial Armenian" w:hAnsi="Arial Armenian" w:cs="Calibri"/>
                <w:sz w:val="20"/>
                <w:szCs w:val="20"/>
              </w:rPr>
              <w:t>270</w:t>
            </w:r>
          </w:p>
        </w:tc>
        <w:tc>
          <w:tcPr>
            <w:tcW w:w="1540" w:type="dxa"/>
            <w:tcBorders>
              <w:top w:val="single" w:sz="4" w:space="0" w:color="auto"/>
              <w:left w:val="nil"/>
              <w:bottom w:val="nil"/>
              <w:right w:val="single" w:sz="4" w:space="0" w:color="auto"/>
            </w:tcBorders>
            <w:noWrap/>
            <w:vAlign w:val="center"/>
            <w:hideMark/>
          </w:tcPr>
          <w:p w14:paraId="40EC8DDF" w14:textId="77777777" w:rsidR="00932CEA" w:rsidRDefault="00932CEA">
            <w:pPr>
              <w:jc w:val="center"/>
              <w:rPr>
                <w:rFonts w:ascii="Arial Armenian" w:hAnsi="Arial Armenian" w:cs="Calibri"/>
                <w:sz w:val="20"/>
                <w:szCs w:val="20"/>
              </w:rPr>
            </w:pPr>
            <w:r>
              <w:rPr>
                <w:rFonts w:ascii="Arial Armenian" w:hAnsi="Arial Armenian" w:cs="Calibri"/>
                <w:sz w:val="20"/>
                <w:szCs w:val="20"/>
              </w:rPr>
              <w:t>0.02</w:t>
            </w:r>
          </w:p>
        </w:tc>
        <w:tc>
          <w:tcPr>
            <w:tcW w:w="1660" w:type="dxa"/>
            <w:tcBorders>
              <w:top w:val="single" w:sz="4" w:space="0" w:color="auto"/>
              <w:left w:val="nil"/>
              <w:bottom w:val="nil"/>
              <w:right w:val="single" w:sz="4" w:space="0" w:color="auto"/>
            </w:tcBorders>
            <w:noWrap/>
            <w:vAlign w:val="center"/>
            <w:hideMark/>
          </w:tcPr>
          <w:p w14:paraId="4E0B832C" w14:textId="77777777" w:rsidR="00932CEA" w:rsidRDefault="00932CEA">
            <w:pPr>
              <w:jc w:val="center"/>
              <w:rPr>
                <w:rFonts w:ascii="Sylfaen" w:hAnsi="Sylfaen" w:cs="Calibri"/>
                <w:sz w:val="20"/>
                <w:szCs w:val="20"/>
              </w:rPr>
            </w:pPr>
            <w:r>
              <w:rPr>
                <w:rFonts w:ascii="Sylfaen" w:hAnsi="Sylfaen" w:cs="Calibri"/>
                <w:sz w:val="20"/>
                <w:szCs w:val="20"/>
              </w:rPr>
              <w:t>5.40</w:t>
            </w:r>
          </w:p>
        </w:tc>
      </w:tr>
      <w:tr w:rsidR="00932CEA" w14:paraId="1E02962D" w14:textId="77777777" w:rsidTr="00932CEA">
        <w:trPr>
          <w:trHeight w:val="705"/>
        </w:trPr>
        <w:tc>
          <w:tcPr>
            <w:tcW w:w="560" w:type="dxa"/>
            <w:tcBorders>
              <w:top w:val="single" w:sz="4" w:space="0" w:color="auto"/>
              <w:left w:val="single" w:sz="4" w:space="0" w:color="auto"/>
              <w:bottom w:val="nil"/>
              <w:right w:val="single" w:sz="4" w:space="0" w:color="auto"/>
            </w:tcBorders>
            <w:noWrap/>
            <w:vAlign w:val="center"/>
            <w:hideMark/>
          </w:tcPr>
          <w:p w14:paraId="55F1AD46" w14:textId="77777777" w:rsidR="00932CEA" w:rsidRDefault="00932CEA">
            <w:pPr>
              <w:jc w:val="center"/>
              <w:rPr>
                <w:rFonts w:ascii="Sylfaen" w:hAnsi="Sylfaen" w:cs="Calibri"/>
                <w:sz w:val="20"/>
                <w:szCs w:val="20"/>
              </w:rPr>
            </w:pPr>
            <w:r>
              <w:rPr>
                <w:rFonts w:ascii="Sylfaen" w:hAnsi="Sylfaen" w:cs="Calibri"/>
                <w:sz w:val="20"/>
                <w:szCs w:val="20"/>
              </w:rPr>
              <w:t>5</w:t>
            </w:r>
          </w:p>
        </w:tc>
        <w:tc>
          <w:tcPr>
            <w:tcW w:w="4300" w:type="dxa"/>
            <w:tcBorders>
              <w:top w:val="nil"/>
              <w:left w:val="nil"/>
              <w:bottom w:val="single" w:sz="4" w:space="0" w:color="auto"/>
              <w:right w:val="single" w:sz="4" w:space="0" w:color="auto"/>
            </w:tcBorders>
            <w:vAlign w:val="center"/>
            <w:hideMark/>
          </w:tcPr>
          <w:p w14:paraId="33913F41" w14:textId="77777777" w:rsidR="00932CEA" w:rsidRDefault="00932CEA">
            <w:pPr>
              <w:rPr>
                <w:rFonts w:ascii="Arial AMU" w:hAnsi="Arial AMU" w:cs="Calibri"/>
                <w:sz w:val="20"/>
                <w:szCs w:val="20"/>
              </w:rPr>
            </w:pPr>
            <w:r>
              <w:rPr>
                <w:rFonts w:ascii="Calibri" w:hAnsi="Calibri" w:cs="Calibri"/>
                <w:sz w:val="20"/>
                <w:szCs w:val="20"/>
              </w:rPr>
              <w:t>Установка</w:t>
            </w:r>
            <w:r>
              <w:rPr>
                <w:rFonts w:ascii="Arial AMU" w:hAnsi="Arial AMU" w:cs="Calibri"/>
                <w:sz w:val="20"/>
                <w:szCs w:val="20"/>
              </w:rPr>
              <w:t xml:space="preserve">  </w:t>
            </w:r>
            <w:r>
              <w:rPr>
                <w:rFonts w:ascii="Calibri" w:hAnsi="Calibri" w:cs="Calibri"/>
                <w:sz w:val="20"/>
                <w:szCs w:val="20"/>
              </w:rPr>
              <w:t>автовышки</w:t>
            </w:r>
            <w:r>
              <w:rPr>
                <w:rFonts w:ascii="Arial AMU" w:hAnsi="Arial AMU" w:cs="Calibri"/>
                <w:sz w:val="20"/>
                <w:szCs w:val="20"/>
              </w:rPr>
              <w:t xml:space="preserve">  </w:t>
            </w:r>
            <w:r>
              <w:rPr>
                <w:rFonts w:ascii="Calibri" w:hAnsi="Calibri" w:cs="Calibri"/>
                <w:sz w:val="20"/>
                <w:szCs w:val="20"/>
              </w:rPr>
              <w:t>Эксплуатация</w:t>
            </w:r>
            <w:r>
              <w:rPr>
                <w:rFonts w:ascii="Arial AMU" w:hAnsi="Arial AMU" w:cs="Calibri"/>
                <w:sz w:val="20"/>
                <w:szCs w:val="20"/>
              </w:rPr>
              <w:t xml:space="preserve"> </w:t>
            </w:r>
            <w:r>
              <w:rPr>
                <w:rFonts w:ascii="Calibri" w:hAnsi="Calibri" w:cs="Calibri"/>
                <w:sz w:val="20"/>
                <w:szCs w:val="20"/>
              </w:rPr>
              <w:t>автомобилей</w:t>
            </w:r>
          </w:p>
        </w:tc>
        <w:tc>
          <w:tcPr>
            <w:tcW w:w="1120" w:type="dxa"/>
            <w:tcBorders>
              <w:top w:val="nil"/>
              <w:left w:val="nil"/>
              <w:bottom w:val="single" w:sz="4" w:space="0" w:color="auto"/>
              <w:right w:val="single" w:sz="4" w:space="0" w:color="auto"/>
            </w:tcBorders>
            <w:vAlign w:val="center"/>
            <w:hideMark/>
          </w:tcPr>
          <w:p w14:paraId="66347EDF" w14:textId="77777777" w:rsidR="00932CEA" w:rsidRDefault="00932CEA">
            <w:pPr>
              <w:jc w:val="center"/>
              <w:rPr>
                <w:rFonts w:ascii="Arial AMU" w:hAnsi="Arial AMU" w:cs="Calibri"/>
                <w:sz w:val="20"/>
                <w:szCs w:val="20"/>
              </w:rPr>
            </w:pPr>
            <w:r>
              <w:rPr>
                <w:rFonts w:ascii="Calibri" w:hAnsi="Calibri" w:cs="Calibri"/>
                <w:sz w:val="20"/>
                <w:szCs w:val="20"/>
              </w:rPr>
              <w:t>час</w:t>
            </w:r>
          </w:p>
        </w:tc>
        <w:tc>
          <w:tcPr>
            <w:tcW w:w="960" w:type="dxa"/>
            <w:tcBorders>
              <w:top w:val="single" w:sz="4" w:space="0" w:color="auto"/>
              <w:left w:val="nil"/>
              <w:bottom w:val="nil"/>
              <w:right w:val="single" w:sz="4" w:space="0" w:color="auto"/>
            </w:tcBorders>
            <w:noWrap/>
            <w:vAlign w:val="center"/>
            <w:hideMark/>
          </w:tcPr>
          <w:p w14:paraId="06F41E30" w14:textId="77777777" w:rsidR="00932CEA" w:rsidRDefault="00932CEA">
            <w:pPr>
              <w:jc w:val="center"/>
              <w:rPr>
                <w:rFonts w:ascii="Arial Armenian" w:hAnsi="Arial Armenian" w:cs="Calibri"/>
                <w:sz w:val="20"/>
                <w:szCs w:val="20"/>
              </w:rPr>
            </w:pPr>
            <w:r>
              <w:rPr>
                <w:rFonts w:ascii="Arial Armenian" w:hAnsi="Arial Armenian" w:cs="Calibri"/>
                <w:sz w:val="20"/>
                <w:szCs w:val="20"/>
              </w:rPr>
              <w:t>486</w:t>
            </w:r>
          </w:p>
        </w:tc>
        <w:tc>
          <w:tcPr>
            <w:tcW w:w="1540" w:type="dxa"/>
            <w:tcBorders>
              <w:top w:val="single" w:sz="4" w:space="0" w:color="auto"/>
              <w:left w:val="nil"/>
              <w:bottom w:val="nil"/>
              <w:right w:val="single" w:sz="4" w:space="0" w:color="auto"/>
            </w:tcBorders>
            <w:noWrap/>
            <w:vAlign w:val="center"/>
            <w:hideMark/>
          </w:tcPr>
          <w:p w14:paraId="5E36BD80" w14:textId="77777777" w:rsidR="00932CEA" w:rsidRDefault="00932CEA">
            <w:pPr>
              <w:jc w:val="center"/>
              <w:rPr>
                <w:rFonts w:ascii="Arial Armenian" w:hAnsi="Arial Armenian" w:cs="Calibri"/>
                <w:sz w:val="20"/>
                <w:szCs w:val="20"/>
              </w:rPr>
            </w:pPr>
            <w:r>
              <w:rPr>
                <w:rFonts w:ascii="Arial Armenian" w:hAnsi="Arial Armenian" w:cs="Calibri"/>
                <w:sz w:val="20"/>
                <w:szCs w:val="20"/>
              </w:rPr>
              <w:t>5</w:t>
            </w:r>
          </w:p>
        </w:tc>
        <w:tc>
          <w:tcPr>
            <w:tcW w:w="1660" w:type="dxa"/>
            <w:tcBorders>
              <w:top w:val="single" w:sz="4" w:space="0" w:color="auto"/>
              <w:left w:val="nil"/>
              <w:bottom w:val="nil"/>
              <w:right w:val="single" w:sz="4" w:space="0" w:color="auto"/>
            </w:tcBorders>
            <w:noWrap/>
            <w:vAlign w:val="center"/>
            <w:hideMark/>
          </w:tcPr>
          <w:p w14:paraId="7510BBD3" w14:textId="77777777" w:rsidR="00932CEA" w:rsidRDefault="00932CEA">
            <w:pPr>
              <w:jc w:val="center"/>
              <w:rPr>
                <w:rFonts w:ascii="Arial Armenian" w:hAnsi="Arial Armenian" w:cs="Calibri"/>
                <w:sz w:val="20"/>
                <w:szCs w:val="20"/>
              </w:rPr>
            </w:pPr>
            <w:r>
              <w:rPr>
                <w:rFonts w:ascii="Arial Armenian" w:hAnsi="Arial Armenian" w:cs="Calibri"/>
                <w:sz w:val="20"/>
                <w:szCs w:val="20"/>
              </w:rPr>
              <w:t>2430</w:t>
            </w:r>
          </w:p>
        </w:tc>
      </w:tr>
      <w:tr w:rsidR="00932CEA" w14:paraId="1C61E04C" w14:textId="77777777" w:rsidTr="00932CEA">
        <w:trPr>
          <w:trHeight w:val="705"/>
        </w:trPr>
        <w:tc>
          <w:tcPr>
            <w:tcW w:w="560" w:type="dxa"/>
            <w:tcBorders>
              <w:top w:val="single" w:sz="4" w:space="0" w:color="auto"/>
              <w:left w:val="single" w:sz="4" w:space="0" w:color="auto"/>
              <w:bottom w:val="single" w:sz="4" w:space="0" w:color="auto"/>
              <w:right w:val="single" w:sz="4" w:space="0" w:color="auto"/>
            </w:tcBorders>
            <w:noWrap/>
            <w:vAlign w:val="center"/>
            <w:hideMark/>
          </w:tcPr>
          <w:p w14:paraId="6447EE06" w14:textId="77777777" w:rsidR="00932CEA" w:rsidRDefault="00932CEA">
            <w:pPr>
              <w:jc w:val="center"/>
              <w:rPr>
                <w:rFonts w:ascii="Sylfaen" w:hAnsi="Sylfaen" w:cs="Calibri"/>
                <w:sz w:val="20"/>
                <w:szCs w:val="20"/>
              </w:rPr>
            </w:pPr>
            <w:r>
              <w:rPr>
                <w:rFonts w:ascii="Sylfaen" w:hAnsi="Sylfaen" w:cs="Calibri"/>
                <w:sz w:val="20"/>
                <w:szCs w:val="20"/>
              </w:rPr>
              <w:t> </w:t>
            </w:r>
          </w:p>
        </w:tc>
        <w:tc>
          <w:tcPr>
            <w:tcW w:w="4300" w:type="dxa"/>
            <w:tcBorders>
              <w:top w:val="nil"/>
              <w:left w:val="nil"/>
              <w:bottom w:val="single" w:sz="4" w:space="0" w:color="auto"/>
              <w:right w:val="single" w:sz="4" w:space="0" w:color="auto"/>
            </w:tcBorders>
            <w:shd w:val="clear" w:color="000000" w:fill="FFFFFF"/>
            <w:vAlign w:val="center"/>
            <w:hideMark/>
          </w:tcPr>
          <w:p w14:paraId="3683466E" w14:textId="77777777" w:rsidR="00932CEA" w:rsidRDefault="00932CEA">
            <w:pPr>
              <w:rPr>
                <w:rFonts w:ascii="Arial AMU" w:hAnsi="Arial AMU" w:cs="Calibri"/>
                <w:color w:val="000000"/>
                <w:sz w:val="20"/>
                <w:szCs w:val="20"/>
              </w:rPr>
            </w:pPr>
            <w:r>
              <w:rPr>
                <w:rFonts w:ascii="Calibri" w:hAnsi="Calibri" w:cs="Calibri"/>
                <w:color w:val="000000"/>
                <w:sz w:val="20"/>
                <w:szCs w:val="20"/>
              </w:rPr>
              <w:t>Итого</w:t>
            </w:r>
            <w:r>
              <w:rPr>
                <w:rFonts w:ascii="Arial AMU" w:hAnsi="Arial AMU" w:cs="Calibri"/>
                <w:color w:val="000000"/>
                <w:sz w:val="20"/>
                <w:szCs w:val="20"/>
              </w:rPr>
              <w:t xml:space="preserve"> </w:t>
            </w:r>
          </w:p>
        </w:tc>
        <w:tc>
          <w:tcPr>
            <w:tcW w:w="1120" w:type="dxa"/>
            <w:tcBorders>
              <w:top w:val="nil"/>
              <w:left w:val="nil"/>
              <w:bottom w:val="single" w:sz="4" w:space="0" w:color="auto"/>
              <w:right w:val="single" w:sz="4" w:space="0" w:color="auto"/>
            </w:tcBorders>
            <w:noWrap/>
            <w:vAlign w:val="center"/>
            <w:hideMark/>
          </w:tcPr>
          <w:p w14:paraId="6531B32A" w14:textId="77777777" w:rsidR="00932CEA" w:rsidRDefault="00932CEA">
            <w:pPr>
              <w:jc w:val="center"/>
              <w:rPr>
                <w:rFonts w:ascii="Arial AMU" w:hAnsi="Arial AMU" w:cs="Calibri"/>
                <w:sz w:val="20"/>
                <w:szCs w:val="20"/>
              </w:rPr>
            </w:pPr>
            <w:r>
              <w:rPr>
                <w:rFonts w:ascii="Arial AMU" w:hAnsi="Arial AMU" w:cs="Calibri"/>
                <w:sz w:val="20"/>
                <w:szCs w:val="20"/>
              </w:rPr>
              <w:t> </w:t>
            </w:r>
          </w:p>
        </w:tc>
        <w:tc>
          <w:tcPr>
            <w:tcW w:w="960" w:type="dxa"/>
            <w:tcBorders>
              <w:top w:val="single" w:sz="4" w:space="0" w:color="auto"/>
              <w:left w:val="nil"/>
              <w:bottom w:val="single" w:sz="4" w:space="0" w:color="auto"/>
              <w:right w:val="single" w:sz="4" w:space="0" w:color="auto"/>
            </w:tcBorders>
            <w:shd w:val="clear" w:color="000000" w:fill="FFFFFF"/>
            <w:noWrap/>
            <w:vAlign w:val="bottom"/>
            <w:hideMark/>
          </w:tcPr>
          <w:p w14:paraId="3EB33DDB" w14:textId="77777777" w:rsidR="00932CEA" w:rsidRDefault="00932CEA">
            <w:pPr>
              <w:jc w:val="center"/>
              <w:rPr>
                <w:rFonts w:ascii="Arial LatArm" w:hAnsi="Arial LatArm" w:cs="Calibri"/>
                <w:sz w:val="20"/>
                <w:szCs w:val="20"/>
              </w:rPr>
            </w:pPr>
            <w:r>
              <w:rPr>
                <w:rFonts w:ascii="Arial LatArm" w:hAnsi="Arial LatArm" w:cs="Calibri"/>
                <w:sz w:val="20"/>
                <w:szCs w:val="20"/>
              </w:rPr>
              <w:t> </w:t>
            </w:r>
          </w:p>
        </w:tc>
        <w:tc>
          <w:tcPr>
            <w:tcW w:w="1540" w:type="dxa"/>
            <w:tcBorders>
              <w:top w:val="single" w:sz="4" w:space="0" w:color="auto"/>
              <w:left w:val="nil"/>
              <w:bottom w:val="single" w:sz="4" w:space="0" w:color="auto"/>
              <w:right w:val="single" w:sz="4" w:space="0" w:color="auto"/>
            </w:tcBorders>
            <w:shd w:val="clear" w:color="000000" w:fill="FFFFFF"/>
            <w:noWrap/>
            <w:vAlign w:val="bottom"/>
            <w:hideMark/>
          </w:tcPr>
          <w:p w14:paraId="7D58CE1A" w14:textId="77777777" w:rsidR="00932CEA" w:rsidRDefault="00932CEA">
            <w:pPr>
              <w:jc w:val="center"/>
              <w:rPr>
                <w:rFonts w:ascii="Arial LatArm" w:hAnsi="Arial LatArm" w:cs="Calibri"/>
                <w:sz w:val="20"/>
                <w:szCs w:val="20"/>
              </w:rPr>
            </w:pPr>
            <w:r>
              <w:rPr>
                <w:rFonts w:ascii="Arial LatArm" w:hAnsi="Arial LatArm" w:cs="Calibri"/>
                <w:sz w:val="20"/>
                <w:szCs w:val="20"/>
              </w:rPr>
              <w:t> </w:t>
            </w:r>
          </w:p>
        </w:tc>
        <w:tc>
          <w:tcPr>
            <w:tcW w:w="1660" w:type="dxa"/>
            <w:tcBorders>
              <w:top w:val="single" w:sz="4" w:space="0" w:color="auto"/>
              <w:left w:val="nil"/>
              <w:bottom w:val="nil"/>
              <w:right w:val="single" w:sz="4" w:space="0" w:color="auto"/>
            </w:tcBorders>
            <w:noWrap/>
            <w:vAlign w:val="center"/>
            <w:hideMark/>
          </w:tcPr>
          <w:p w14:paraId="52E7A997" w14:textId="77777777" w:rsidR="00932CEA" w:rsidRDefault="00932CEA">
            <w:pPr>
              <w:jc w:val="center"/>
              <w:rPr>
                <w:rFonts w:ascii="Arial Armenian" w:hAnsi="Arial Armenian" w:cs="Calibri"/>
                <w:sz w:val="20"/>
                <w:szCs w:val="20"/>
              </w:rPr>
            </w:pPr>
            <w:r>
              <w:rPr>
                <w:rFonts w:ascii="Arial Armenian" w:hAnsi="Arial Armenian" w:cs="Calibri"/>
                <w:sz w:val="20"/>
                <w:szCs w:val="20"/>
              </w:rPr>
              <w:t>12255</w:t>
            </w:r>
          </w:p>
        </w:tc>
      </w:tr>
      <w:tr w:rsidR="00932CEA" w14:paraId="1C1DB3EA" w14:textId="77777777" w:rsidTr="00932CEA">
        <w:trPr>
          <w:trHeight w:val="705"/>
        </w:trPr>
        <w:tc>
          <w:tcPr>
            <w:tcW w:w="560" w:type="dxa"/>
            <w:tcBorders>
              <w:top w:val="nil"/>
              <w:left w:val="single" w:sz="4" w:space="0" w:color="auto"/>
              <w:bottom w:val="single" w:sz="4" w:space="0" w:color="auto"/>
              <w:right w:val="single" w:sz="4" w:space="0" w:color="auto"/>
            </w:tcBorders>
            <w:shd w:val="clear" w:color="000000" w:fill="FFFFFF"/>
            <w:noWrap/>
            <w:vAlign w:val="bottom"/>
            <w:hideMark/>
          </w:tcPr>
          <w:p w14:paraId="71E6804C" w14:textId="77777777" w:rsidR="00932CEA" w:rsidRDefault="00932CEA">
            <w:pPr>
              <w:rPr>
                <w:rFonts w:ascii="Arial LatArm" w:hAnsi="Arial LatArm" w:cs="Calibri"/>
                <w:b/>
                <w:bCs/>
                <w:sz w:val="20"/>
                <w:szCs w:val="20"/>
              </w:rPr>
            </w:pPr>
            <w:r>
              <w:rPr>
                <w:rFonts w:ascii="Arial LatArm" w:hAnsi="Arial LatArm" w:cs="Calibri"/>
                <w:b/>
                <w:bCs/>
                <w:sz w:val="20"/>
                <w:szCs w:val="20"/>
              </w:rPr>
              <w:t> </w:t>
            </w:r>
          </w:p>
        </w:tc>
        <w:tc>
          <w:tcPr>
            <w:tcW w:w="4300" w:type="dxa"/>
            <w:tcBorders>
              <w:top w:val="nil"/>
              <w:left w:val="nil"/>
              <w:bottom w:val="single" w:sz="4" w:space="0" w:color="auto"/>
              <w:right w:val="single" w:sz="4" w:space="0" w:color="auto"/>
            </w:tcBorders>
            <w:shd w:val="clear" w:color="000000" w:fill="FFFFFF"/>
            <w:vAlign w:val="center"/>
            <w:hideMark/>
          </w:tcPr>
          <w:p w14:paraId="32D4E8C2" w14:textId="77777777" w:rsidR="00932CEA" w:rsidRDefault="00932CEA">
            <w:pPr>
              <w:rPr>
                <w:rFonts w:ascii="Arial AMU" w:hAnsi="Arial AMU" w:cs="Calibri"/>
                <w:sz w:val="20"/>
                <w:szCs w:val="20"/>
              </w:rPr>
            </w:pPr>
            <w:r>
              <w:rPr>
                <w:rFonts w:ascii="Calibri" w:hAnsi="Calibri" w:cs="Calibri"/>
                <w:sz w:val="20"/>
                <w:szCs w:val="20"/>
              </w:rPr>
              <w:t>НДС</w:t>
            </w:r>
            <w:r>
              <w:rPr>
                <w:rFonts w:ascii="Arial AMU" w:hAnsi="Arial AMU" w:cs="Calibri"/>
                <w:sz w:val="20"/>
                <w:szCs w:val="20"/>
              </w:rPr>
              <w:t xml:space="preserve">    20%</w:t>
            </w:r>
          </w:p>
        </w:tc>
        <w:tc>
          <w:tcPr>
            <w:tcW w:w="1120" w:type="dxa"/>
            <w:tcBorders>
              <w:top w:val="nil"/>
              <w:left w:val="nil"/>
              <w:bottom w:val="single" w:sz="4" w:space="0" w:color="auto"/>
              <w:right w:val="single" w:sz="4" w:space="0" w:color="auto"/>
            </w:tcBorders>
            <w:shd w:val="clear" w:color="000000" w:fill="FFFFFF"/>
            <w:noWrap/>
            <w:vAlign w:val="center"/>
            <w:hideMark/>
          </w:tcPr>
          <w:p w14:paraId="2CF22BC6" w14:textId="77777777" w:rsidR="00932CEA" w:rsidRDefault="00932CEA">
            <w:pPr>
              <w:jc w:val="center"/>
              <w:rPr>
                <w:rFonts w:ascii="Arial AMU" w:hAnsi="Arial AMU" w:cs="Calibri"/>
                <w:sz w:val="20"/>
                <w:szCs w:val="20"/>
              </w:rPr>
            </w:pPr>
            <w:r>
              <w:rPr>
                <w:rFonts w:ascii="Arial AMU" w:hAnsi="Arial AMU" w:cs="Calibri"/>
                <w:sz w:val="20"/>
                <w:szCs w:val="20"/>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18627D7" w14:textId="77777777" w:rsidR="00932CEA" w:rsidRDefault="00932CEA">
            <w:pPr>
              <w:jc w:val="center"/>
              <w:rPr>
                <w:rFonts w:ascii="Arial LatArm" w:hAnsi="Arial LatArm" w:cs="Calibri"/>
                <w:sz w:val="20"/>
                <w:szCs w:val="20"/>
              </w:rPr>
            </w:pPr>
            <w:r>
              <w:rPr>
                <w:rFonts w:ascii="Arial LatArm" w:hAnsi="Arial LatArm" w:cs="Calibri"/>
                <w:sz w:val="20"/>
                <w:szCs w:val="20"/>
              </w:rPr>
              <w:t> </w:t>
            </w:r>
          </w:p>
        </w:tc>
        <w:tc>
          <w:tcPr>
            <w:tcW w:w="1540" w:type="dxa"/>
            <w:tcBorders>
              <w:top w:val="nil"/>
              <w:left w:val="nil"/>
              <w:bottom w:val="single" w:sz="4" w:space="0" w:color="auto"/>
              <w:right w:val="single" w:sz="4" w:space="0" w:color="auto"/>
            </w:tcBorders>
            <w:shd w:val="clear" w:color="000000" w:fill="FFFFFF"/>
            <w:noWrap/>
            <w:vAlign w:val="bottom"/>
            <w:hideMark/>
          </w:tcPr>
          <w:p w14:paraId="72B345EF" w14:textId="77777777" w:rsidR="00932CEA" w:rsidRDefault="00932CEA">
            <w:pPr>
              <w:jc w:val="center"/>
              <w:rPr>
                <w:rFonts w:ascii="Arial LatArm" w:hAnsi="Arial LatArm" w:cs="Calibri"/>
                <w:sz w:val="20"/>
                <w:szCs w:val="20"/>
              </w:rPr>
            </w:pPr>
            <w:r>
              <w:rPr>
                <w:rFonts w:ascii="Arial LatArm" w:hAnsi="Arial LatArm" w:cs="Calibri"/>
                <w:sz w:val="20"/>
                <w:szCs w:val="20"/>
              </w:rPr>
              <w:t> </w:t>
            </w:r>
          </w:p>
        </w:tc>
        <w:tc>
          <w:tcPr>
            <w:tcW w:w="1660" w:type="dxa"/>
            <w:tcBorders>
              <w:top w:val="single" w:sz="4" w:space="0" w:color="auto"/>
              <w:left w:val="nil"/>
              <w:bottom w:val="nil"/>
              <w:right w:val="single" w:sz="4" w:space="0" w:color="auto"/>
            </w:tcBorders>
            <w:noWrap/>
            <w:vAlign w:val="center"/>
            <w:hideMark/>
          </w:tcPr>
          <w:p w14:paraId="628ED211" w14:textId="77777777" w:rsidR="00932CEA" w:rsidRDefault="00932CEA">
            <w:pPr>
              <w:jc w:val="center"/>
              <w:rPr>
                <w:rFonts w:ascii="Arial Armenian" w:hAnsi="Arial Armenian" w:cs="Calibri"/>
                <w:sz w:val="20"/>
                <w:szCs w:val="20"/>
              </w:rPr>
            </w:pPr>
            <w:r>
              <w:rPr>
                <w:rFonts w:ascii="Arial Armenian" w:hAnsi="Arial Armenian" w:cs="Calibri"/>
                <w:sz w:val="20"/>
                <w:szCs w:val="20"/>
              </w:rPr>
              <w:t>2451</w:t>
            </w:r>
          </w:p>
        </w:tc>
      </w:tr>
      <w:tr w:rsidR="00932CEA" w14:paraId="3A527208" w14:textId="77777777" w:rsidTr="00932CEA">
        <w:trPr>
          <w:trHeight w:val="705"/>
        </w:trPr>
        <w:tc>
          <w:tcPr>
            <w:tcW w:w="560" w:type="dxa"/>
            <w:tcBorders>
              <w:top w:val="nil"/>
              <w:left w:val="single" w:sz="4" w:space="0" w:color="auto"/>
              <w:bottom w:val="single" w:sz="4" w:space="0" w:color="auto"/>
              <w:right w:val="single" w:sz="4" w:space="0" w:color="auto"/>
            </w:tcBorders>
            <w:shd w:val="clear" w:color="000000" w:fill="FFFFFF"/>
            <w:noWrap/>
            <w:vAlign w:val="bottom"/>
            <w:hideMark/>
          </w:tcPr>
          <w:p w14:paraId="3A8BD467" w14:textId="77777777" w:rsidR="00932CEA" w:rsidRDefault="00932CEA">
            <w:pPr>
              <w:rPr>
                <w:rFonts w:ascii="Arial LatArm" w:hAnsi="Arial LatArm" w:cs="Calibri"/>
                <w:b/>
                <w:bCs/>
                <w:sz w:val="20"/>
                <w:szCs w:val="20"/>
              </w:rPr>
            </w:pPr>
            <w:r>
              <w:rPr>
                <w:rFonts w:ascii="Arial LatArm" w:hAnsi="Arial LatArm" w:cs="Calibri"/>
                <w:b/>
                <w:bCs/>
                <w:sz w:val="20"/>
                <w:szCs w:val="20"/>
              </w:rPr>
              <w:t> </w:t>
            </w:r>
          </w:p>
        </w:tc>
        <w:tc>
          <w:tcPr>
            <w:tcW w:w="4300" w:type="dxa"/>
            <w:tcBorders>
              <w:top w:val="nil"/>
              <w:left w:val="nil"/>
              <w:bottom w:val="single" w:sz="4" w:space="0" w:color="auto"/>
              <w:right w:val="single" w:sz="4" w:space="0" w:color="auto"/>
            </w:tcBorders>
            <w:vAlign w:val="center"/>
            <w:hideMark/>
          </w:tcPr>
          <w:p w14:paraId="21603655" w14:textId="77777777" w:rsidR="00932CEA" w:rsidRDefault="00932CEA">
            <w:pPr>
              <w:rPr>
                <w:rFonts w:ascii="Arial AMU" w:hAnsi="Arial AMU" w:cs="Calibri"/>
                <w:color w:val="000000"/>
                <w:sz w:val="20"/>
                <w:szCs w:val="20"/>
              </w:rPr>
            </w:pPr>
            <w:r>
              <w:rPr>
                <w:rFonts w:ascii="Calibri" w:hAnsi="Calibri" w:cs="Calibri"/>
                <w:color w:val="000000"/>
                <w:sz w:val="20"/>
                <w:szCs w:val="20"/>
              </w:rPr>
              <w:t>Всего</w:t>
            </w:r>
          </w:p>
        </w:tc>
        <w:tc>
          <w:tcPr>
            <w:tcW w:w="1120" w:type="dxa"/>
            <w:tcBorders>
              <w:top w:val="nil"/>
              <w:left w:val="nil"/>
              <w:bottom w:val="single" w:sz="4" w:space="0" w:color="auto"/>
              <w:right w:val="single" w:sz="4" w:space="0" w:color="auto"/>
            </w:tcBorders>
            <w:shd w:val="clear" w:color="000000" w:fill="FFFFFF"/>
            <w:noWrap/>
            <w:vAlign w:val="center"/>
            <w:hideMark/>
          </w:tcPr>
          <w:p w14:paraId="0311163A" w14:textId="77777777" w:rsidR="00932CEA" w:rsidRDefault="00932CEA">
            <w:pPr>
              <w:jc w:val="center"/>
              <w:rPr>
                <w:rFonts w:ascii="Arial AMU" w:hAnsi="Arial AMU" w:cs="Calibri"/>
                <w:b/>
                <w:bCs/>
                <w:sz w:val="20"/>
                <w:szCs w:val="20"/>
              </w:rPr>
            </w:pPr>
            <w:r>
              <w:rPr>
                <w:rFonts w:ascii="Arial AMU" w:hAnsi="Arial AMU" w:cs="Calibri"/>
                <w:b/>
                <w:bCs/>
                <w:sz w:val="20"/>
                <w:szCs w:val="20"/>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18E5D27" w14:textId="77777777" w:rsidR="00932CEA" w:rsidRDefault="00932CEA">
            <w:pPr>
              <w:jc w:val="center"/>
              <w:rPr>
                <w:rFonts w:ascii="Arial LatArm" w:hAnsi="Arial LatArm" w:cs="Calibri"/>
                <w:b/>
                <w:bCs/>
                <w:sz w:val="20"/>
                <w:szCs w:val="20"/>
              </w:rPr>
            </w:pPr>
            <w:r>
              <w:rPr>
                <w:rFonts w:ascii="Arial LatArm" w:hAnsi="Arial LatArm" w:cs="Calibri"/>
                <w:b/>
                <w:bCs/>
                <w:sz w:val="20"/>
                <w:szCs w:val="20"/>
              </w:rPr>
              <w:t> </w:t>
            </w:r>
          </w:p>
        </w:tc>
        <w:tc>
          <w:tcPr>
            <w:tcW w:w="1540" w:type="dxa"/>
            <w:tcBorders>
              <w:top w:val="nil"/>
              <w:left w:val="nil"/>
              <w:bottom w:val="single" w:sz="4" w:space="0" w:color="auto"/>
              <w:right w:val="single" w:sz="4" w:space="0" w:color="auto"/>
            </w:tcBorders>
            <w:shd w:val="clear" w:color="000000" w:fill="FFFFFF"/>
            <w:noWrap/>
            <w:vAlign w:val="bottom"/>
            <w:hideMark/>
          </w:tcPr>
          <w:p w14:paraId="0D986FD9" w14:textId="77777777" w:rsidR="00932CEA" w:rsidRDefault="00932CEA">
            <w:pPr>
              <w:jc w:val="center"/>
              <w:rPr>
                <w:rFonts w:ascii="Arial LatArm" w:hAnsi="Arial LatArm" w:cs="Calibri"/>
                <w:b/>
                <w:bCs/>
                <w:sz w:val="20"/>
                <w:szCs w:val="20"/>
              </w:rPr>
            </w:pPr>
            <w:r>
              <w:rPr>
                <w:rFonts w:ascii="Arial LatArm" w:hAnsi="Arial LatArm" w:cs="Calibri"/>
                <w:b/>
                <w:bCs/>
                <w:sz w:val="20"/>
                <w:szCs w:val="20"/>
              </w:rPr>
              <w:t> </w:t>
            </w:r>
          </w:p>
        </w:tc>
        <w:tc>
          <w:tcPr>
            <w:tcW w:w="1660" w:type="dxa"/>
            <w:tcBorders>
              <w:top w:val="single" w:sz="4" w:space="0" w:color="auto"/>
              <w:left w:val="nil"/>
              <w:bottom w:val="nil"/>
              <w:right w:val="single" w:sz="4" w:space="0" w:color="auto"/>
            </w:tcBorders>
            <w:noWrap/>
            <w:vAlign w:val="center"/>
            <w:hideMark/>
          </w:tcPr>
          <w:p w14:paraId="2C0797AC" w14:textId="3CA57AAC" w:rsidR="00932CEA" w:rsidRPr="001F4B1A" w:rsidRDefault="00932CEA">
            <w:pPr>
              <w:jc w:val="center"/>
              <w:rPr>
                <w:rFonts w:asciiTheme="minorHAnsi" w:hAnsiTheme="minorHAnsi" w:cs="Calibri"/>
                <w:b/>
                <w:bCs/>
                <w:sz w:val="20"/>
                <w:szCs w:val="20"/>
                <w:lang w:val="hy-AM"/>
              </w:rPr>
            </w:pPr>
            <w:r>
              <w:rPr>
                <w:rFonts w:ascii="Arial Armenian" w:hAnsi="Arial Armenian" w:cs="Calibri"/>
                <w:b/>
                <w:bCs/>
                <w:sz w:val="20"/>
                <w:szCs w:val="20"/>
              </w:rPr>
              <w:t>14</w:t>
            </w:r>
            <w:r w:rsidR="001F4B1A">
              <w:rPr>
                <w:rFonts w:asciiTheme="minorHAnsi" w:hAnsiTheme="minorHAnsi" w:cs="Calibri"/>
                <w:b/>
                <w:bCs/>
                <w:sz w:val="20"/>
                <w:szCs w:val="20"/>
                <w:lang w:val="hy-AM"/>
              </w:rPr>
              <w:t xml:space="preserve"> </w:t>
            </w:r>
            <w:r>
              <w:rPr>
                <w:rFonts w:ascii="Arial Armenian" w:hAnsi="Arial Armenian" w:cs="Calibri"/>
                <w:b/>
                <w:bCs/>
                <w:sz w:val="20"/>
                <w:szCs w:val="20"/>
              </w:rPr>
              <w:t>706</w:t>
            </w:r>
            <w:r w:rsidR="001F4B1A">
              <w:rPr>
                <w:rFonts w:asciiTheme="minorHAnsi" w:hAnsiTheme="minorHAnsi" w:cs="Calibri"/>
                <w:b/>
                <w:bCs/>
                <w:sz w:val="20"/>
                <w:szCs w:val="20"/>
                <w:lang w:val="hy-AM"/>
              </w:rPr>
              <w:t xml:space="preserve"> </w:t>
            </w:r>
            <w:r w:rsidR="001F4B1A" w:rsidRPr="001F4B1A">
              <w:rPr>
                <w:rFonts w:ascii="Arial Armenian" w:hAnsi="Arial Armenian" w:cs="Calibri"/>
                <w:b/>
                <w:bCs/>
                <w:color w:val="EE0000"/>
                <w:sz w:val="20"/>
                <w:szCs w:val="20"/>
              </w:rPr>
              <w:t>000</w:t>
            </w:r>
          </w:p>
        </w:tc>
      </w:tr>
    </w:tbl>
    <w:p w14:paraId="5CA34321" w14:textId="5CC79281" w:rsidR="007075E5" w:rsidRDefault="007075E5" w:rsidP="007075E5">
      <w:pPr>
        <w:ind w:left="5664" w:firstLine="708"/>
        <w:jc w:val="center"/>
        <w:rPr>
          <w:rFonts w:ascii="GHEA Grapalat" w:hAnsi="GHEA Grapalat"/>
          <w:sz w:val="18"/>
          <w:szCs w:val="18"/>
          <w:lang w:val="hy-AM"/>
        </w:rPr>
      </w:pPr>
      <w:r>
        <w:rPr>
          <w:rFonts w:ascii="GHEA Grapalat" w:hAnsi="GHEA Grapalat"/>
          <w:sz w:val="18"/>
          <w:szCs w:val="18"/>
          <w:lang w:val="hy-AM"/>
        </w:rPr>
        <w:t xml:space="preserve">                               </w:t>
      </w:r>
    </w:p>
    <w:p w14:paraId="0A76CCD9" w14:textId="77777777" w:rsidR="00A7594A" w:rsidRPr="00A7594A" w:rsidRDefault="00A7594A" w:rsidP="007075E5">
      <w:pPr>
        <w:ind w:left="5664" w:firstLine="708"/>
        <w:jc w:val="center"/>
        <w:rPr>
          <w:sz w:val="20"/>
          <w:szCs w:val="20"/>
          <w:lang w:val="hy-AM"/>
        </w:rPr>
      </w:pPr>
    </w:p>
    <w:p w14:paraId="05A50572" w14:textId="77777777" w:rsidR="004604A2" w:rsidRPr="00D248FC" w:rsidRDefault="004604A2" w:rsidP="001C41D7">
      <w:pPr>
        <w:jc w:val="both"/>
        <w:rPr>
          <w:rFonts w:ascii="GHEA Grapalat" w:hAnsi="GHEA Grapalat" w:cs="Sylfaen"/>
          <w:sz w:val="20"/>
          <w:szCs w:val="20"/>
          <w:lang w:val="hy-AM"/>
        </w:rPr>
      </w:pPr>
    </w:p>
    <w:tbl>
      <w:tblPr>
        <w:tblW w:w="8897" w:type="dxa"/>
        <w:jc w:val="center"/>
        <w:tblLayout w:type="fixed"/>
        <w:tblLook w:val="0000" w:firstRow="0" w:lastRow="0" w:firstColumn="0" w:lastColumn="0" w:noHBand="0" w:noVBand="0"/>
      </w:tblPr>
      <w:tblGrid>
        <w:gridCol w:w="3794"/>
        <w:gridCol w:w="760"/>
        <w:gridCol w:w="4343"/>
      </w:tblGrid>
      <w:tr w:rsidR="001C41D7" w:rsidRPr="009F3DC7" w14:paraId="15F61759" w14:textId="77777777" w:rsidTr="007A5778">
        <w:trPr>
          <w:jc w:val="center"/>
        </w:trPr>
        <w:tc>
          <w:tcPr>
            <w:tcW w:w="3794" w:type="dxa"/>
          </w:tcPr>
          <w:p w14:paraId="48AFC7A4" w14:textId="77777777" w:rsidR="001C41D7" w:rsidRPr="009F3DC7" w:rsidRDefault="001C41D7" w:rsidP="00626DE1">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14:paraId="1A8AA9BC" w14:textId="0257F0EA" w:rsidR="001C41D7" w:rsidRPr="008C1A9F" w:rsidRDefault="001C41D7" w:rsidP="00626DE1">
            <w:pPr>
              <w:widowControl w:val="0"/>
              <w:ind w:firstLine="34"/>
              <w:jc w:val="center"/>
              <w:rPr>
                <w:rFonts w:ascii="GHEA Grapalat" w:hAnsi="GHEA Grapalat"/>
                <w:lang w:val="en-US"/>
              </w:rPr>
            </w:pPr>
            <w:r>
              <w:rPr>
                <w:rFonts w:ascii="GHEA Grapalat" w:hAnsi="GHEA Grapalat"/>
                <w:lang w:val="en-US"/>
              </w:rPr>
              <w:t>___________________</w:t>
            </w:r>
          </w:p>
          <w:p w14:paraId="549E4BE4" w14:textId="77777777" w:rsidR="001C41D7" w:rsidRPr="008C1A9F" w:rsidRDefault="001C41D7" w:rsidP="00626DE1">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57D24550" w14:textId="77777777" w:rsidR="001C41D7" w:rsidRPr="009F3DC7" w:rsidRDefault="001C41D7" w:rsidP="00626DE1">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14:paraId="38BA05F3" w14:textId="77777777" w:rsidR="001C41D7" w:rsidRPr="009F3DC7" w:rsidRDefault="001C41D7" w:rsidP="00626DE1">
            <w:pPr>
              <w:widowControl w:val="0"/>
              <w:spacing w:after="160" w:line="360" w:lineRule="auto"/>
              <w:ind w:firstLine="34"/>
              <w:jc w:val="center"/>
              <w:rPr>
                <w:rFonts w:ascii="GHEA Grapalat" w:hAnsi="GHEA Grapalat"/>
              </w:rPr>
            </w:pPr>
          </w:p>
        </w:tc>
        <w:tc>
          <w:tcPr>
            <w:tcW w:w="4343" w:type="dxa"/>
          </w:tcPr>
          <w:p w14:paraId="538306BB" w14:textId="77777777" w:rsidR="001C41D7" w:rsidRPr="009F3DC7" w:rsidRDefault="001C41D7" w:rsidP="00626DE1">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14:paraId="64A60A66" w14:textId="77777777" w:rsidR="001C41D7" w:rsidRPr="008C1A9F" w:rsidRDefault="001C41D7" w:rsidP="00626DE1">
            <w:pPr>
              <w:widowControl w:val="0"/>
              <w:ind w:firstLine="34"/>
              <w:jc w:val="center"/>
              <w:rPr>
                <w:rFonts w:ascii="GHEA Grapalat" w:hAnsi="GHEA Grapalat"/>
                <w:lang w:val="en-US"/>
              </w:rPr>
            </w:pPr>
            <w:r>
              <w:rPr>
                <w:rFonts w:ascii="GHEA Grapalat" w:hAnsi="GHEA Grapalat"/>
                <w:lang w:val="en-US"/>
              </w:rPr>
              <w:t>___________________</w:t>
            </w:r>
          </w:p>
          <w:p w14:paraId="50E9DC6C" w14:textId="77777777" w:rsidR="001C41D7" w:rsidRPr="008C1A9F" w:rsidRDefault="001C41D7" w:rsidP="00626DE1">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36B9EE41" w14:textId="77777777" w:rsidR="001C41D7" w:rsidRPr="009F3DC7" w:rsidRDefault="001C41D7" w:rsidP="00626DE1">
            <w:pPr>
              <w:widowControl w:val="0"/>
              <w:spacing w:after="160" w:line="360" w:lineRule="auto"/>
              <w:ind w:firstLine="34"/>
              <w:jc w:val="center"/>
              <w:rPr>
                <w:rFonts w:ascii="GHEA Grapalat" w:hAnsi="GHEA Grapalat"/>
              </w:rPr>
            </w:pPr>
            <w:r w:rsidRPr="009F3DC7">
              <w:rPr>
                <w:rFonts w:ascii="GHEA Grapalat" w:hAnsi="GHEA Grapalat"/>
              </w:rPr>
              <w:t>М. П.</w:t>
            </w:r>
          </w:p>
        </w:tc>
      </w:tr>
    </w:tbl>
    <w:p w14:paraId="1CEA5BBE" w14:textId="77777777" w:rsidR="001C41D7" w:rsidRDefault="001C41D7" w:rsidP="001C41D7">
      <w:pPr>
        <w:jc w:val="right"/>
        <w:rPr>
          <w:rFonts w:ascii="GHEA Grapalat" w:hAnsi="GHEA Grapalat"/>
          <w:i/>
        </w:rPr>
        <w:sectPr w:rsidR="001C41D7" w:rsidSect="001C41D7">
          <w:footnotePr>
            <w:pos w:val="beneathText"/>
          </w:footnotePr>
          <w:pgSz w:w="11907" w:h="16840" w:code="9"/>
          <w:pgMar w:top="993" w:right="1418" w:bottom="1418" w:left="1418" w:header="561" w:footer="561" w:gutter="0"/>
          <w:cols w:space="720"/>
          <w:docGrid w:linePitch="326"/>
        </w:sectPr>
      </w:pPr>
      <w:r>
        <w:rPr>
          <w:rFonts w:ascii="GHEA Grapalat" w:hAnsi="GHEA Grapalat"/>
          <w:i/>
        </w:rPr>
        <w:br w:type="page"/>
      </w:r>
    </w:p>
    <w:p w14:paraId="65CE5A84" w14:textId="77777777" w:rsidR="001C41D7" w:rsidRPr="00C16D42" w:rsidRDefault="001C41D7" w:rsidP="001C41D7">
      <w:pPr>
        <w:jc w:val="right"/>
        <w:rPr>
          <w:rFonts w:ascii="GHEA Grapalat" w:hAnsi="GHEA Grapalat"/>
          <w:i/>
        </w:rPr>
      </w:pPr>
      <w:r w:rsidRPr="009F3DC7">
        <w:rPr>
          <w:rFonts w:ascii="GHEA Grapalat" w:hAnsi="GHEA Grapalat"/>
          <w:i/>
        </w:rPr>
        <w:lastRenderedPageBreak/>
        <w:t>Приложение № 2</w:t>
      </w:r>
    </w:p>
    <w:p w14:paraId="387379A2" w14:textId="77777777" w:rsidR="001C41D7" w:rsidRPr="00C83AD1" w:rsidRDefault="001C41D7" w:rsidP="001C41D7">
      <w:pPr>
        <w:widowControl w:val="0"/>
        <w:tabs>
          <w:tab w:val="left" w:pos="2268"/>
        </w:tabs>
        <w:spacing w:after="160"/>
        <w:ind w:firstLine="567"/>
        <w:jc w:val="right"/>
        <w:rPr>
          <w:rFonts w:ascii="GHEA Grapalat" w:hAnsi="GHEA Grapalat"/>
          <w:bCs/>
        </w:rPr>
      </w:pPr>
      <w:r w:rsidRPr="00C83AD1">
        <w:rPr>
          <w:rFonts w:ascii="GHEA Grapalat" w:hAnsi="GHEA Grapalat"/>
          <w:bCs/>
        </w:rPr>
        <w:t xml:space="preserve">к Приглашению на </w:t>
      </w:r>
      <w:r w:rsidRPr="002D2947">
        <w:rPr>
          <w:rFonts w:ascii="GHEA Grapalat" w:hAnsi="GHEA Grapalat"/>
          <w:bCs/>
        </w:rPr>
        <w:t>запрос котировок</w:t>
      </w:r>
    </w:p>
    <w:p w14:paraId="410E031C" w14:textId="2374908C" w:rsidR="001C41D7" w:rsidRPr="00C83AD1" w:rsidRDefault="001C41D7" w:rsidP="001C41D7">
      <w:pPr>
        <w:widowControl w:val="0"/>
        <w:tabs>
          <w:tab w:val="left" w:pos="2268"/>
        </w:tabs>
        <w:spacing w:after="160"/>
        <w:ind w:firstLine="567"/>
        <w:jc w:val="right"/>
        <w:rPr>
          <w:rFonts w:ascii="GHEA Grapalat" w:hAnsi="GHEA Grapalat"/>
          <w:bCs/>
        </w:rPr>
      </w:pPr>
      <w:r w:rsidRPr="00C83AD1">
        <w:rPr>
          <w:rFonts w:ascii="GHEA Grapalat" w:hAnsi="GHEA Grapalat"/>
          <w:bCs/>
        </w:rPr>
        <w:t xml:space="preserve">под кодом " </w:t>
      </w:r>
      <w:r w:rsidR="00831BEC">
        <w:rPr>
          <w:rFonts w:ascii="GHEA Grapalat" w:hAnsi="GHEA Grapalat"/>
          <w:bCs/>
        </w:rPr>
        <w:t>EQ-GHAShDzB-26/33</w:t>
      </w:r>
      <w:r w:rsidRPr="00C83AD1">
        <w:rPr>
          <w:rFonts w:ascii="GHEA Grapalat" w:hAnsi="GHEA Grapalat"/>
          <w:bCs/>
        </w:rPr>
        <w:t>''</w:t>
      </w:r>
    </w:p>
    <w:p w14:paraId="519A190B" w14:textId="77777777" w:rsidR="001C41D7" w:rsidRPr="009F3DC7" w:rsidRDefault="001C41D7" w:rsidP="001C41D7">
      <w:pPr>
        <w:widowControl w:val="0"/>
        <w:spacing w:after="160" w:line="360" w:lineRule="auto"/>
        <w:ind w:firstLine="567"/>
        <w:jc w:val="center"/>
        <w:rPr>
          <w:rFonts w:ascii="GHEA Grapalat" w:hAnsi="GHEA Grapalat" w:cs="Sylfaen"/>
          <w:b/>
        </w:rPr>
      </w:pPr>
    </w:p>
    <w:p w14:paraId="1FBFACF7" w14:textId="77777777" w:rsidR="001C41D7" w:rsidRPr="009F3DC7" w:rsidRDefault="001C41D7" w:rsidP="001C41D7">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14:paraId="175B3DC6" w14:textId="0DB6A171" w:rsidR="001C41D7" w:rsidRPr="00D248FC" w:rsidRDefault="00831BEC" w:rsidP="001C41D7">
      <w:pPr>
        <w:widowControl w:val="0"/>
        <w:spacing w:after="160" w:line="360" w:lineRule="auto"/>
        <w:jc w:val="center"/>
        <w:rPr>
          <w:rFonts w:ascii="Sylfaen" w:hAnsi="Sylfaen"/>
          <w:b/>
        </w:rPr>
      </w:pPr>
      <w:r>
        <w:rPr>
          <w:rFonts w:ascii="GHEA Grapalat" w:hAnsi="GHEA Grapalat"/>
          <w:bCs/>
          <w:sz w:val="22"/>
          <w:szCs w:val="22"/>
          <w:lang w:val="hy-AM"/>
        </w:rPr>
        <w:t>РЕМОНТ, ТЕХНИЧЕСКОЕ ОБСЛУЖИВАНИЕ И ЗАМЕНА ОСВЕТИТЕЛЬНЫХ ПРИБОРОВ СЕТИ ХУДОЖЕСТВЕННОГО ОСВЕЩЕНИЯ В ШЕНГАВИТСКОМ АДМИНИСТРАТИВНОМ РАЙОНЕ ЕРЕВАНА</w:t>
      </w:r>
      <w:r w:rsidR="00A52966">
        <w:rPr>
          <w:rFonts w:ascii="GHEA Grapalat" w:hAnsi="GHEA Grapalat"/>
          <w:bCs/>
          <w:sz w:val="22"/>
          <w:szCs w:val="22"/>
          <w:lang w:val="hy-AM"/>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186"/>
        <w:gridCol w:w="534"/>
        <w:gridCol w:w="760"/>
        <w:gridCol w:w="1766"/>
        <w:gridCol w:w="1980"/>
        <w:gridCol w:w="597"/>
      </w:tblGrid>
      <w:tr w:rsidR="001C41D7" w:rsidRPr="009F3DC7" w14:paraId="19C102C1" w14:textId="77777777" w:rsidTr="00626DE1">
        <w:trPr>
          <w:gridAfter w:val="1"/>
          <w:wAfter w:w="597" w:type="dxa"/>
          <w:cantSplit/>
          <w:jc w:val="center"/>
        </w:trPr>
        <w:tc>
          <w:tcPr>
            <w:tcW w:w="816" w:type="dxa"/>
            <w:vMerge w:val="restart"/>
            <w:vAlign w:val="center"/>
          </w:tcPr>
          <w:p w14:paraId="225D97B1" w14:textId="77777777" w:rsidR="001C41D7" w:rsidRPr="00517562" w:rsidRDefault="001C41D7" w:rsidP="00626DE1">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3186" w:type="dxa"/>
            <w:vMerge w:val="restart"/>
            <w:vAlign w:val="center"/>
          </w:tcPr>
          <w:p w14:paraId="7B913511" w14:textId="77777777" w:rsidR="001C41D7" w:rsidRPr="00517562" w:rsidRDefault="001C41D7" w:rsidP="00626DE1">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0CADD03B" w14:textId="77777777" w:rsidR="001C41D7" w:rsidRPr="00517562" w:rsidRDefault="001C41D7" w:rsidP="00626DE1">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040" w:type="dxa"/>
            <w:gridSpan w:val="4"/>
            <w:vAlign w:val="center"/>
          </w:tcPr>
          <w:p w14:paraId="031A0F13" w14:textId="77777777" w:rsidR="001C41D7" w:rsidRPr="00517562" w:rsidRDefault="001C41D7" w:rsidP="00626DE1">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5"/>
              <w:t>**</w:t>
            </w:r>
          </w:p>
        </w:tc>
      </w:tr>
      <w:tr w:rsidR="001C41D7" w:rsidRPr="009F3DC7" w14:paraId="53FF8ED8" w14:textId="77777777" w:rsidTr="00626DE1">
        <w:trPr>
          <w:gridAfter w:val="1"/>
          <w:wAfter w:w="597" w:type="dxa"/>
          <w:cantSplit/>
          <w:trHeight w:val="586"/>
          <w:jc w:val="center"/>
        </w:trPr>
        <w:tc>
          <w:tcPr>
            <w:tcW w:w="816" w:type="dxa"/>
            <w:vMerge/>
            <w:vAlign w:val="center"/>
          </w:tcPr>
          <w:p w14:paraId="1C935818" w14:textId="77777777" w:rsidR="001C41D7" w:rsidRPr="00517562" w:rsidRDefault="001C41D7" w:rsidP="00626DE1">
            <w:pPr>
              <w:widowControl w:val="0"/>
              <w:spacing w:after="120"/>
              <w:jc w:val="both"/>
              <w:rPr>
                <w:rFonts w:ascii="GHEA Grapalat" w:hAnsi="GHEA Grapalat"/>
                <w:sz w:val="20"/>
                <w:szCs w:val="20"/>
              </w:rPr>
            </w:pPr>
          </w:p>
        </w:tc>
        <w:tc>
          <w:tcPr>
            <w:tcW w:w="3186" w:type="dxa"/>
            <w:vMerge/>
          </w:tcPr>
          <w:p w14:paraId="5BA7611E" w14:textId="77777777" w:rsidR="001C41D7" w:rsidRPr="00517562" w:rsidRDefault="001C41D7" w:rsidP="00626DE1">
            <w:pPr>
              <w:widowControl w:val="0"/>
              <w:spacing w:after="120"/>
              <w:rPr>
                <w:rFonts w:ascii="GHEA Grapalat" w:hAnsi="GHEA Grapalat"/>
                <w:sz w:val="20"/>
                <w:szCs w:val="20"/>
              </w:rPr>
            </w:pPr>
          </w:p>
        </w:tc>
        <w:tc>
          <w:tcPr>
            <w:tcW w:w="3060" w:type="dxa"/>
            <w:gridSpan w:val="3"/>
            <w:vAlign w:val="center"/>
          </w:tcPr>
          <w:p w14:paraId="3F4591EB" w14:textId="77777777" w:rsidR="001C41D7" w:rsidRPr="00517562" w:rsidRDefault="001C41D7" w:rsidP="00626DE1">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980" w:type="dxa"/>
            <w:vAlign w:val="center"/>
          </w:tcPr>
          <w:p w14:paraId="6AFBABED" w14:textId="77777777" w:rsidR="001C41D7" w:rsidRPr="00517562" w:rsidRDefault="001C41D7" w:rsidP="00626DE1">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1C41D7" w:rsidRPr="009F3DC7" w14:paraId="407D0492" w14:textId="77777777" w:rsidTr="00626DE1">
        <w:trPr>
          <w:gridAfter w:val="1"/>
          <w:wAfter w:w="597" w:type="dxa"/>
          <w:trHeight w:val="586"/>
          <w:jc w:val="center"/>
        </w:trPr>
        <w:tc>
          <w:tcPr>
            <w:tcW w:w="816" w:type="dxa"/>
            <w:vAlign w:val="center"/>
          </w:tcPr>
          <w:p w14:paraId="0E17D61B" w14:textId="77777777" w:rsidR="001C41D7" w:rsidRPr="00517562" w:rsidRDefault="001C41D7" w:rsidP="00626DE1">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3186" w:type="dxa"/>
            <w:vAlign w:val="center"/>
          </w:tcPr>
          <w:p w14:paraId="437D70EC" w14:textId="15FE2685" w:rsidR="001C41D7" w:rsidRPr="004B22D8" w:rsidRDefault="00831BEC" w:rsidP="00626DE1">
            <w:pPr>
              <w:widowControl w:val="0"/>
              <w:spacing w:after="120"/>
              <w:jc w:val="center"/>
              <w:rPr>
                <w:rFonts w:ascii="GHEA Grapalat" w:hAnsi="GHEA Grapalat"/>
                <w:sz w:val="20"/>
                <w:szCs w:val="20"/>
                <w:lang w:val="hy-AM"/>
              </w:rPr>
            </w:pPr>
            <w:r>
              <w:rPr>
                <w:rFonts w:ascii="GHEA Grapalat" w:hAnsi="GHEA Grapalat" w:cs="Calibri"/>
                <w:color w:val="000000"/>
                <w:sz w:val="20"/>
                <w:szCs w:val="20"/>
              </w:rPr>
              <w:t>Ремонт, техническое обслуживание и замена осветительных приборов сети художественного освещения в Шенгавитском административном районе Еревана</w:t>
            </w:r>
            <w:r w:rsidR="00A52966">
              <w:rPr>
                <w:rFonts w:ascii="GHEA Grapalat" w:hAnsi="GHEA Grapalat" w:cs="Calibri"/>
                <w:color w:val="000000"/>
                <w:sz w:val="20"/>
                <w:szCs w:val="20"/>
              </w:rPr>
              <w:t>.</w:t>
            </w:r>
          </w:p>
        </w:tc>
        <w:tc>
          <w:tcPr>
            <w:tcW w:w="3060" w:type="dxa"/>
            <w:gridSpan w:val="3"/>
            <w:vAlign w:val="center"/>
          </w:tcPr>
          <w:p w14:paraId="3E61E088" w14:textId="0DBC34CF" w:rsidR="001C41D7" w:rsidRPr="007A068C" w:rsidRDefault="001354C2" w:rsidP="00626DE1">
            <w:pPr>
              <w:widowControl w:val="0"/>
              <w:spacing w:after="120"/>
              <w:jc w:val="center"/>
              <w:rPr>
                <w:rFonts w:ascii="GHEA Grapalat" w:hAnsi="GHEA Grapalat"/>
                <w:sz w:val="18"/>
                <w:szCs w:val="20"/>
              </w:rPr>
            </w:pPr>
            <w:r w:rsidRPr="001354C2">
              <w:rPr>
                <w:rFonts w:ascii="GHEA Grapalat" w:hAnsi="GHEA Grapalat"/>
                <w:sz w:val="20"/>
                <w:szCs w:val="20"/>
                <w:lang w:val="hy-AM"/>
              </w:rPr>
              <w:t>Строительные работы, предусмотренные договором, начинаются со дня вступления в силу договора на оказание услуг по техническому надзору.</w:t>
            </w:r>
          </w:p>
        </w:tc>
        <w:tc>
          <w:tcPr>
            <w:tcW w:w="1980" w:type="dxa"/>
            <w:vAlign w:val="center"/>
          </w:tcPr>
          <w:p w14:paraId="4BEF903B" w14:textId="78AFFCC8" w:rsidR="001C41D7" w:rsidRPr="0092347B" w:rsidRDefault="00E0430E" w:rsidP="00626DE1">
            <w:pPr>
              <w:widowControl w:val="0"/>
              <w:spacing w:after="120"/>
              <w:jc w:val="center"/>
              <w:rPr>
                <w:rFonts w:ascii="GHEA Grapalat" w:hAnsi="GHEA Grapalat"/>
                <w:sz w:val="20"/>
                <w:szCs w:val="20"/>
                <w:lang w:val="hy-AM"/>
              </w:rPr>
            </w:pPr>
            <w:r w:rsidRPr="00E0430E">
              <w:rPr>
                <w:rFonts w:ascii="GHEA Grapalat" w:hAnsi="GHEA Grapalat"/>
                <w:sz w:val="20"/>
                <w:szCs w:val="20"/>
                <w:lang w:val="hy-AM"/>
              </w:rPr>
              <w:t>и до 25</w:t>
            </w:r>
            <w:r w:rsidRPr="00E0430E">
              <w:rPr>
                <w:rFonts w:ascii="Microsoft JhengHei" w:eastAsia="Microsoft JhengHei" w:hAnsi="Microsoft JhengHei" w:cs="Microsoft JhengHei" w:hint="eastAsia"/>
                <w:sz w:val="20"/>
                <w:szCs w:val="20"/>
                <w:lang w:val="hy-AM"/>
              </w:rPr>
              <w:t>․</w:t>
            </w:r>
            <w:r w:rsidRPr="00E0430E">
              <w:rPr>
                <w:rFonts w:ascii="GHEA Grapalat" w:hAnsi="GHEA Grapalat"/>
                <w:sz w:val="20"/>
                <w:szCs w:val="20"/>
                <w:lang w:val="hy-AM"/>
              </w:rPr>
              <w:t>12</w:t>
            </w:r>
            <w:r w:rsidRPr="00E0430E">
              <w:rPr>
                <w:rFonts w:ascii="Microsoft JhengHei" w:eastAsia="Microsoft JhengHei" w:hAnsi="Microsoft JhengHei" w:cs="Microsoft JhengHei" w:hint="eastAsia"/>
                <w:sz w:val="20"/>
                <w:szCs w:val="20"/>
                <w:lang w:val="hy-AM"/>
              </w:rPr>
              <w:t>․</w:t>
            </w:r>
            <w:r w:rsidRPr="00E0430E">
              <w:rPr>
                <w:rFonts w:ascii="GHEA Grapalat" w:hAnsi="GHEA Grapalat"/>
                <w:sz w:val="20"/>
                <w:szCs w:val="20"/>
                <w:lang w:val="hy-AM"/>
              </w:rPr>
              <w:t>2026 включительно.</w:t>
            </w:r>
          </w:p>
        </w:tc>
      </w:tr>
      <w:tr w:rsidR="001C41D7" w:rsidRPr="009F3DC7" w14:paraId="651EC39E" w14:textId="77777777" w:rsidTr="00626D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536" w:type="dxa"/>
            <w:gridSpan w:val="3"/>
          </w:tcPr>
          <w:p w14:paraId="1725266A" w14:textId="77777777" w:rsidR="001C41D7" w:rsidRDefault="001C41D7" w:rsidP="00626DE1">
            <w:pPr>
              <w:widowControl w:val="0"/>
              <w:spacing w:after="160" w:line="360" w:lineRule="auto"/>
              <w:jc w:val="center"/>
              <w:rPr>
                <w:rFonts w:ascii="GHEA Grapalat" w:hAnsi="GHEA Grapalat"/>
                <w:b/>
                <w:lang w:val="hy-AM"/>
              </w:rPr>
            </w:pPr>
          </w:p>
          <w:p w14:paraId="073F6E07" w14:textId="77777777" w:rsidR="001C41D7" w:rsidRDefault="001C41D7" w:rsidP="00626DE1">
            <w:pPr>
              <w:widowControl w:val="0"/>
              <w:spacing w:after="160" w:line="360" w:lineRule="auto"/>
              <w:jc w:val="center"/>
              <w:rPr>
                <w:rFonts w:ascii="GHEA Grapalat" w:hAnsi="GHEA Grapalat"/>
                <w:b/>
                <w:lang w:val="hy-AM"/>
              </w:rPr>
            </w:pPr>
          </w:p>
          <w:p w14:paraId="276CBAE4" w14:textId="77777777" w:rsidR="001C41D7" w:rsidRPr="009F3DC7" w:rsidRDefault="001C41D7" w:rsidP="00626DE1">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114A8716" w14:textId="77777777" w:rsidR="001C41D7" w:rsidRPr="00517562" w:rsidRDefault="001C41D7" w:rsidP="00626DE1">
            <w:pPr>
              <w:widowControl w:val="0"/>
              <w:jc w:val="center"/>
              <w:rPr>
                <w:rFonts w:ascii="GHEA Grapalat" w:hAnsi="GHEA Grapalat"/>
                <w:lang w:val="en-US"/>
              </w:rPr>
            </w:pPr>
            <w:r>
              <w:rPr>
                <w:rFonts w:ascii="GHEA Grapalat" w:hAnsi="GHEA Grapalat"/>
                <w:lang w:val="en-US"/>
              </w:rPr>
              <w:t>______________________</w:t>
            </w:r>
          </w:p>
          <w:p w14:paraId="732D0AB1" w14:textId="77777777" w:rsidR="001C41D7" w:rsidRPr="00517562" w:rsidRDefault="001C41D7" w:rsidP="00626DE1">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22000EE1" w14:textId="77777777" w:rsidR="001C41D7" w:rsidRPr="009F3DC7" w:rsidRDefault="001C41D7" w:rsidP="00626DE1">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77479AD6" w14:textId="77777777" w:rsidR="001C41D7" w:rsidRPr="009F3DC7" w:rsidRDefault="001C41D7" w:rsidP="00626DE1">
            <w:pPr>
              <w:widowControl w:val="0"/>
              <w:spacing w:after="160" w:line="360" w:lineRule="auto"/>
              <w:jc w:val="center"/>
              <w:rPr>
                <w:rFonts w:ascii="GHEA Grapalat" w:hAnsi="GHEA Grapalat"/>
              </w:rPr>
            </w:pPr>
          </w:p>
        </w:tc>
        <w:tc>
          <w:tcPr>
            <w:tcW w:w="4343" w:type="dxa"/>
            <w:gridSpan w:val="3"/>
          </w:tcPr>
          <w:p w14:paraId="110C006D" w14:textId="77777777" w:rsidR="001C41D7" w:rsidRDefault="001C41D7" w:rsidP="00626DE1">
            <w:pPr>
              <w:widowControl w:val="0"/>
              <w:spacing w:after="160" w:line="360" w:lineRule="auto"/>
              <w:jc w:val="center"/>
              <w:rPr>
                <w:rFonts w:ascii="GHEA Grapalat" w:hAnsi="GHEA Grapalat"/>
                <w:b/>
                <w:lang w:val="hy-AM"/>
              </w:rPr>
            </w:pPr>
          </w:p>
          <w:p w14:paraId="147912AB" w14:textId="77777777" w:rsidR="001C41D7" w:rsidRDefault="001C41D7" w:rsidP="00626DE1">
            <w:pPr>
              <w:widowControl w:val="0"/>
              <w:spacing w:after="160" w:line="360" w:lineRule="auto"/>
              <w:jc w:val="center"/>
              <w:rPr>
                <w:rFonts w:ascii="GHEA Grapalat" w:hAnsi="GHEA Grapalat"/>
                <w:b/>
                <w:lang w:val="hy-AM"/>
              </w:rPr>
            </w:pPr>
          </w:p>
          <w:p w14:paraId="03CDDF06" w14:textId="77777777" w:rsidR="001C41D7" w:rsidRPr="009F3DC7" w:rsidRDefault="001C41D7" w:rsidP="00626DE1">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0BF1A5CD" w14:textId="77777777" w:rsidR="001C41D7" w:rsidRPr="00517562" w:rsidRDefault="001C41D7" w:rsidP="00626DE1">
            <w:pPr>
              <w:widowControl w:val="0"/>
              <w:jc w:val="center"/>
              <w:rPr>
                <w:rFonts w:ascii="GHEA Grapalat" w:hAnsi="GHEA Grapalat"/>
                <w:lang w:val="en-US"/>
              </w:rPr>
            </w:pPr>
            <w:r>
              <w:rPr>
                <w:rFonts w:ascii="GHEA Grapalat" w:hAnsi="GHEA Grapalat"/>
                <w:lang w:val="en-US"/>
              </w:rPr>
              <w:t>_____________________</w:t>
            </w:r>
          </w:p>
          <w:p w14:paraId="50725AED" w14:textId="77777777" w:rsidR="001C41D7" w:rsidRPr="00517562" w:rsidRDefault="001C41D7" w:rsidP="00626DE1">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4E170B71" w14:textId="77777777" w:rsidR="001C41D7" w:rsidRPr="009F3DC7" w:rsidRDefault="001C41D7" w:rsidP="00626DE1">
            <w:pPr>
              <w:widowControl w:val="0"/>
              <w:spacing w:after="160" w:line="360" w:lineRule="auto"/>
              <w:jc w:val="center"/>
              <w:rPr>
                <w:rFonts w:ascii="GHEA Grapalat" w:hAnsi="GHEA Grapalat"/>
              </w:rPr>
            </w:pPr>
            <w:r w:rsidRPr="009F3DC7">
              <w:rPr>
                <w:rFonts w:ascii="GHEA Grapalat" w:hAnsi="GHEA Grapalat"/>
              </w:rPr>
              <w:t>М. П.</w:t>
            </w:r>
          </w:p>
        </w:tc>
      </w:tr>
    </w:tbl>
    <w:p w14:paraId="68436EDF" w14:textId="77777777" w:rsidR="001C41D7" w:rsidRPr="009F3DC7" w:rsidRDefault="001C41D7" w:rsidP="001C41D7">
      <w:pPr>
        <w:widowControl w:val="0"/>
        <w:tabs>
          <w:tab w:val="left" w:pos="8789"/>
        </w:tabs>
        <w:spacing w:after="160" w:line="360" w:lineRule="auto"/>
        <w:ind w:firstLine="567"/>
        <w:jc w:val="both"/>
        <w:rPr>
          <w:rFonts w:ascii="GHEA Grapalat" w:hAnsi="GHEA Grapalat"/>
        </w:rPr>
      </w:pPr>
    </w:p>
    <w:p w14:paraId="7E013F1E" w14:textId="77777777" w:rsidR="001C41D7" w:rsidRPr="006414F0" w:rsidRDefault="001C41D7" w:rsidP="001C41D7">
      <w:pPr>
        <w:jc w:val="right"/>
        <w:rPr>
          <w:rFonts w:ascii="GHEA Grapalat" w:hAnsi="GHEA Grapalat"/>
          <w:i/>
          <w:lang w:val="hy-AM"/>
        </w:rPr>
      </w:pPr>
      <w:r w:rsidRPr="009F3DC7">
        <w:rPr>
          <w:rFonts w:ascii="GHEA Grapalat" w:hAnsi="GHEA Grapalat"/>
        </w:rPr>
        <w:br w:type="page"/>
      </w:r>
      <w:r w:rsidRPr="009F3DC7">
        <w:rPr>
          <w:rFonts w:ascii="GHEA Grapalat" w:hAnsi="GHEA Grapalat"/>
          <w:i/>
        </w:rPr>
        <w:lastRenderedPageBreak/>
        <w:t xml:space="preserve">Приложение № </w:t>
      </w:r>
      <w:r>
        <w:rPr>
          <w:rFonts w:ascii="GHEA Grapalat" w:hAnsi="GHEA Grapalat"/>
          <w:i/>
          <w:lang w:val="hy-AM"/>
        </w:rPr>
        <w:t>3</w:t>
      </w:r>
    </w:p>
    <w:p w14:paraId="10DF6780" w14:textId="77777777" w:rsidR="001C41D7" w:rsidRPr="00C83AD1" w:rsidRDefault="001C41D7" w:rsidP="001C41D7">
      <w:pPr>
        <w:widowControl w:val="0"/>
        <w:tabs>
          <w:tab w:val="left" w:pos="2268"/>
        </w:tabs>
        <w:spacing w:after="160"/>
        <w:ind w:firstLine="567"/>
        <w:jc w:val="right"/>
        <w:rPr>
          <w:rFonts w:ascii="GHEA Grapalat" w:hAnsi="GHEA Grapalat"/>
          <w:bCs/>
        </w:rPr>
      </w:pPr>
      <w:r w:rsidRPr="00C83AD1">
        <w:rPr>
          <w:rFonts w:ascii="GHEA Grapalat" w:hAnsi="GHEA Grapalat"/>
          <w:bCs/>
        </w:rPr>
        <w:t xml:space="preserve">к Приглашению на </w:t>
      </w:r>
      <w:r w:rsidRPr="002D2947">
        <w:rPr>
          <w:rFonts w:ascii="GHEA Grapalat" w:hAnsi="GHEA Grapalat"/>
          <w:bCs/>
        </w:rPr>
        <w:t>запрос котировок</w:t>
      </w:r>
    </w:p>
    <w:p w14:paraId="659247E1" w14:textId="4CF0448A" w:rsidR="001C41D7" w:rsidRPr="00C83AD1" w:rsidRDefault="001C41D7" w:rsidP="001C41D7">
      <w:pPr>
        <w:widowControl w:val="0"/>
        <w:tabs>
          <w:tab w:val="left" w:pos="2268"/>
        </w:tabs>
        <w:spacing w:after="160"/>
        <w:ind w:firstLine="567"/>
        <w:jc w:val="right"/>
        <w:rPr>
          <w:rFonts w:ascii="GHEA Grapalat" w:hAnsi="GHEA Grapalat"/>
          <w:bCs/>
        </w:rPr>
      </w:pPr>
      <w:r w:rsidRPr="00C83AD1">
        <w:rPr>
          <w:rFonts w:ascii="GHEA Grapalat" w:hAnsi="GHEA Grapalat"/>
          <w:bCs/>
        </w:rPr>
        <w:t xml:space="preserve">под кодом " </w:t>
      </w:r>
      <w:r w:rsidR="00831BEC">
        <w:rPr>
          <w:rFonts w:ascii="GHEA Grapalat" w:hAnsi="GHEA Grapalat"/>
          <w:bCs/>
        </w:rPr>
        <w:t>EQ-GHAShDzB-26/33</w:t>
      </w:r>
      <w:r w:rsidRPr="00C83AD1">
        <w:rPr>
          <w:rFonts w:ascii="GHEA Grapalat" w:hAnsi="GHEA Grapalat"/>
          <w:bCs/>
        </w:rPr>
        <w:t>''</w:t>
      </w:r>
    </w:p>
    <w:p w14:paraId="1E596E9A" w14:textId="1803A895" w:rsidR="001C41D7" w:rsidRPr="00F351E1" w:rsidRDefault="00F30C3E" w:rsidP="00F30C3E">
      <w:pPr>
        <w:widowControl w:val="0"/>
        <w:tabs>
          <w:tab w:val="left" w:pos="1230"/>
          <w:tab w:val="center" w:pos="4819"/>
        </w:tabs>
        <w:spacing w:after="160" w:line="360" w:lineRule="auto"/>
        <w:ind w:firstLine="567"/>
      </w:pPr>
      <w:r>
        <w:rPr>
          <w:rFonts w:ascii="GHEA Grapalat" w:hAnsi="GHEA Grapalat"/>
        </w:rPr>
        <w:tab/>
      </w:r>
      <w:r>
        <w:rPr>
          <w:rFonts w:ascii="GHEA Grapalat" w:hAnsi="GHEA Grapalat"/>
        </w:rPr>
        <w:tab/>
      </w:r>
      <w:r w:rsidR="001C41D7">
        <w:rPr>
          <w:rFonts w:ascii="GHEA Grapalat" w:hAnsi="GHEA Grapalat"/>
        </w:rPr>
        <w:t>ГРАФИК ОПЛАТЫ</w:t>
      </w:r>
      <w:r w:rsidR="001C41D7">
        <w:rPr>
          <w:rStyle w:val="FootnoteReference"/>
          <w:rFonts w:ascii="GHEA Grapalat" w:hAnsi="GHEA Grapalat"/>
        </w:rPr>
        <w:footnoteReference w:customMarkFollows="1" w:id="26"/>
        <w:t>*</w:t>
      </w:r>
    </w:p>
    <w:p w14:paraId="67F4BEB1" w14:textId="77777777" w:rsidR="001C41D7" w:rsidRPr="006414F0" w:rsidRDefault="001C41D7" w:rsidP="001C41D7">
      <w:pPr>
        <w:widowControl w:val="0"/>
        <w:spacing w:after="160" w:line="360" w:lineRule="auto"/>
        <w:ind w:firstLine="567"/>
        <w:jc w:val="right"/>
        <w:rPr>
          <w:rFonts w:ascii="GHEA Grapalat" w:hAnsi="GHEA Grapalat"/>
          <w:lang w:val="en-US"/>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1530"/>
        <w:gridCol w:w="1530"/>
        <w:gridCol w:w="540"/>
        <w:gridCol w:w="354"/>
        <w:gridCol w:w="262"/>
        <w:gridCol w:w="431"/>
        <w:gridCol w:w="67"/>
        <w:gridCol w:w="489"/>
        <w:gridCol w:w="436"/>
        <w:gridCol w:w="515"/>
        <w:gridCol w:w="477"/>
        <w:gridCol w:w="659"/>
        <w:gridCol w:w="601"/>
        <w:gridCol w:w="663"/>
        <w:gridCol w:w="503"/>
        <w:gridCol w:w="91"/>
        <w:gridCol w:w="644"/>
        <w:gridCol w:w="581"/>
      </w:tblGrid>
      <w:tr w:rsidR="001C41D7" w:rsidRPr="00685FDC" w14:paraId="67170ACF" w14:textId="77777777" w:rsidTr="006047DA">
        <w:trPr>
          <w:jc w:val="center"/>
        </w:trPr>
        <w:tc>
          <w:tcPr>
            <w:tcW w:w="10955" w:type="dxa"/>
            <w:gridSpan w:val="19"/>
          </w:tcPr>
          <w:p w14:paraId="334487B5" w14:textId="77777777" w:rsidR="001C41D7" w:rsidRPr="00685FDC" w:rsidRDefault="001C41D7" w:rsidP="00626DE1">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1C41D7" w:rsidRPr="00685FDC" w14:paraId="658566D4" w14:textId="77777777" w:rsidTr="006047DA">
        <w:trPr>
          <w:jc w:val="center"/>
        </w:trPr>
        <w:tc>
          <w:tcPr>
            <w:tcW w:w="582" w:type="dxa"/>
            <w:vAlign w:val="center"/>
          </w:tcPr>
          <w:p w14:paraId="7A06A227" w14:textId="77777777" w:rsidR="001C41D7" w:rsidRPr="00685FDC" w:rsidRDefault="001C41D7" w:rsidP="00626DE1">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530" w:type="dxa"/>
            <w:vAlign w:val="center"/>
          </w:tcPr>
          <w:p w14:paraId="6B87B524" w14:textId="77777777" w:rsidR="001C41D7" w:rsidRPr="00685FDC" w:rsidRDefault="001C41D7" w:rsidP="00626DE1">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530" w:type="dxa"/>
            <w:vAlign w:val="center"/>
          </w:tcPr>
          <w:p w14:paraId="503D1366" w14:textId="77777777" w:rsidR="001C41D7" w:rsidRPr="00685FDC" w:rsidRDefault="001C41D7" w:rsidP="00626DE1">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313" w:type="dxa"/>
            <w:gridSpan w:val="16"/>
            <w:vAlign w:val="center"/>
          </w:tcPr>
          <w:p w14:paraId="521E0A7E" w14:textId="2A438785" w:rsidR="001C41D7" w:rsidRPr="00685FDC" w:rsidRDefault="001C41D7" w:rsidP="00626DE1">
            <w:pPr>
              <w:widowControl w:val="0"/>
              <w:spacing w:after="120"/>
              <w:jc w:val="both"/>
              <w:rPr>
                <w:rFonts w:ascii="GHEA Grapalat" w:hAnsi="GHEA Grapalat"/>
                <w:sz w:val="14"/>
                <w:szCs w:val="16"/>
              </w:rPr>
            </w:pPr>
            <w:r w:rsidRPr="00685FDC">
              <w:rPr>
                <w:rFonts w:ascii="GHEA Grapalat" w:hAnsi="GHEA Grapalat"/>
                <w:sz w:val="14"/>
                <w:szCs w:val="16"/>
              </w:rPr>
              <w:t xml:space="preserve">Оплату работы предусматривается произвести в </w:t>
            </w:r>
            <w:r>
              <w:rPr>
                <w:rFonts w:ascii="GHEA Grapalat" w:hAnsi="GHEA Grapalat"/>
                <w:sz w:val="14"/>
                <w:szCs w:val="16"/>
              </w:rPr>
              <w:t>202</w:t>
            </w:r>
            <w:r w:rsidR="00DB7097">
              <w:rPr>
                <w:rFonts w:ascii="GHEA Grapalat" w:hAnsi="GHEA Grapalat"/>
                <w:sz w:val="14"/>
                <w:szCs w:val="16"/>
                <w:lang w:val="hy-AM"/>
              </w:rPr>
              <w:t>6</w:t>
            </w:r>
            <w:r w:rsidRPr="00685FDC">
              <w:rPr>
                <w:rFonts w:ascii="GHEA Grapalat" w:hAnsi="GHEA Grapalat"/>
                <w:sz w:val="14"/>
                <w:szCs w:val="16"/>
              </w:rPr>
              <w:t xml:space="preserve"> г., по месяцам, в том числе</w:t>
            </w:r>
            <w:r w:rsidRPr="00685FDC">
              <w:rPr>
                <w:rStyle w:val="FootnoteReference"/>
                <w:rFonts w:ascii="GHEA Grapalat" w:hAnsi="GHEA Grapalat"/>
                <w:sz w:val="14"/>
                <w:szCs w:val="16"/>
              </w:rPr>
              <w:footnoteReference w:customMarkFollows="1" w:id="27"/>
              <w:t>**</w:t>
            </w:r>
          </w:p>
        </w:tc>
      </w:tr>
      <w:tr w:rsidR="001C41D7" w:rsidRPr="00685FDC" w14:paraId="6332B248" w14:textId="77777777" w:rsidTr="006047DA">
        <w:trPr>
          <w:cantSplit/>
          <w:trHeight w:val="1134"/>
          <w:jc w:val="center"/>
        </w:trPr>
        <w:tc>
          <w:tcPr>
            <w:tcW w:w="582" w:type="dxa"/>
          </w:tcPr>
          <w:p w14:paraId="49C6B1CD" w14:textId="77777777" w:rsidR="001C41D7" w:rsidRPr="00685FDC" w:rsidRDefault="001C41D7" w:rsidP="00626DE1">
            <w:pPr>
              <w:widowControl w:val="0"/>
              <w:spacing w:after="120"/>
              <w:jc w:val="center"/>
              <w:rPr>
                <w:rFonts w:ascii="GHEA Grapalat" w:hAnsi="GHEA Grapalat"/>
                <w:sz w:val="14"/>
                <w:szCs w:val="16"/>
              </w:rPr>
            </w:pPr>
          </w:p>
        </w:tc>
        <w:tc>
          <w:tcPr>
            <w:tcW w:w="1530" w:type="dxa"/>
          </w:tcPr>
          <w:p w14:paraId="669FD6B1" w14:textId="77777777" w:rsidR="001C41D7" w:rsidRPr="00685FDC" w:rsidRDefault="001C41D7" w:rsidP="00626DE1">
            <w:pPr>
              <w:widowControl w:val="0"/>
              <w:spacing w:after="120"/>
              <w:jc w:val="center"/>
              <w:rPr>
                <w:rFonts w:ascii="GHEA Grapalat" w:hAnsi="GHEA Grapalat"/>
                <w:sz w:val="14"/>
                <w:szCs w:val="16"/>
              </w:rPr>
            </w:pPr>
          </w:p>
        </w:tc>
        <w:tc>
          <w:tcPr>
            <w:tcW w:w="1530" w:type="dxa"/>
          </w:tcPr>
          <w:p w14:paraId="1CFC409C" w14:textId="77777777" w:rsidR="001C41D7" w:rsidRPr="00685FDC" w:rsidRDefault="001C41D7" w:rsidP="00626DE1">
            <w:pPr>
              <w:widowControl w:val="0"/>
              <w:spacing w:after="120"/>
              <w:jc w:val="center"/>
              <w:rPr>
                <w:rFonts w:ascii="GHEA Grapalat" w:hAnsi="GHEA Grapalat"/>
                <w:sz w:val="14"/>
                <w:szCs w:val="16"/>
              </w:rPr>
            </w:pPr>
          </w:p>
        </w:tc>
        <w:tc>
          <w:tcPr>
            <w:tcW w:w="540" w:type="dxa"/>
            <w:vAlign w:val="center"/>
          </w:tcPr>
          <w:p w14:paraId="14476143" w14:textId="77777777" w:rsidR="001C41D7" w:rsidRPr="00685FDC" w:rsidRDefault="001C41D7" w:rsidP="00626DE1">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616" w:type="dxa"/>
            <w:gridSpan w:val="2"/>
            <w:vAlign w:val="center"/>
          </w:tcPr>
          <w:p w14:paraId="116B10D9" w14:textId="77777777" w:rsidR="001C41D7" w:rsidRPr="00685FDC" w:rsidRDefault="001C41D7" w:rsidP="00626DE1">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14:paraId="53720F93" w14:textId="77777777" w:rsidR="001C41D7" w:rsidRPr="00685FDC" w:rsidRDefault="001C41D7" w:rsidP="00626DE1">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gridSpan w:val="2"/>
            <w:vAlign w:val="center"/>
          </w:tcPr>
          <w:p w14:paraId="59CC63D3" w14:textId="77777777" w:rsidR="001C41D7" w:rsidRPr="00685FDC" w:rsidRDefault="001C41D7" w:rsidP="00626DE1">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14:paraId="111E854C" w14:textId="77777777" w:rsidR="001C41D7" w:rsidRPr="00685FDC" w:rsidRDefault="001C41D7" w:rsidP="00626DE1">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5AEC80CF" w14:textId="77777777" w:rsidR="001C41D7" w:rsidRPr="00685FDC" w:rsidRDefault="001C41D7" w:rsidP="00626DE1">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3E167AFD" w14:textId="77777777" w:rsidR="001C41D7" w:rsidRPr="00685FDC" w:rsidRDefault="001C41D7" w:rsidP="00626DE1">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659" w:type="dxa"/>
            <w:vAlign w:val="center"/>
          </w:tcPr>
          <w:p w14:paraId="7F790410" w14:textId="77777777" w:rsidR="001C41D7" w:rsidRPr="00685FDC" w:rsidRDefault="001C41D7" w:rsidP="00626DE1">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601" w:type="dxa"/>
            <w:vAlign w:val="center"/>
          </w:tcPr>
          <w:p w14:paraId="609DD6F1" w14:textId="77777777" w:rsidR="001C41D7" w:rsidRPr="00685FDC" w:rsidRDefault="001C41D7" w:rsidP="00626DE1">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224BC294" w14:textId="77777777" w:rsidR="001C41D7" w:rsidRPr="00685FDC" w:rsidRDefault="001C41D7" w:rsidP="00626DE1">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gridSpan w:val="2"/>
            <w:vAlign w:val="center"/>
          </w:tcPr>
          <w:p w14:paraId="4F74783D" w14:textId="77777777" w:rsidR="001C41D7" w:rsidRPr="00685FDC" w:rsidRDefault="001C41D7" w:rsidP="00626DE1">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14:paraId="42359925" w14:textId="77777777" w:rsidR="001C41D7" w:rsidRPr="00685FDC" w:rsidRDefault="001C41D7" w:rsidP="00626DE1">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1D410A3E" w14:textId="77777777" w:rsidR="001C41D7" w:rsidRPr="00D9213C" w:rsidRDefault="001C41D7" w:rsidP="00626DE1">
            <w:pPr>
              <w:widowControl w:val="0"/>
              <w:spacing w:after="120"/>
              <w:ind w:left="-95" w:right="-88"/>
              <w:jc w:val="center"/>
              <w:rPr>
                <w:rFonts w:ascii="GHEA Grapalat" w:hAnsi="GHEA Grapalat"/>
                <w:sz w:val="14"/>
                <w:szCs w:val="16"/>
              </w:rPr>
            </w:pPr>
            <w:r w:rsidRPr="00685FDC">
              <w:rPr>
                <w:rFonts w:ascii="GHEA Grapalat" w:hAnsi="GHEA Grapalat"/>
                <w:sz w:val="14"/>
                <w:szCs w:val="16"/>
              </w:rPr>
              <w:t>Всего</w:t>
            </w:r>
          </w:p>
        </w:tc>
      </w:tr>
      <w:tr w:rsidR="00BA6FEB" w:rsidRPr="00685FDC" w14:paraId="7659F944" w14:textId="77777777" w:rsidTr="006047DA">
        <w:trPr>
          <w:cantSplit/>
          <w:trHeight w:val="2840"/>
          <w:jc w:val="center"/>
        </w:trPr>
        <w:tc>
          <w:tcPr>
            <w:tcW w:w="582" w:type="dxa"/>
          </w:tcPr>
          <w:p w14:paraId="2AEE521E" w14:textId="77777777" w:rsidR="00BA6FEB" w:rsidRPr="00D9213C" w:rsidRDefault="00BA6FEB" w:rsidP="00BA6FEB">
            <w:pPr>
              <w:widowControl w:val="0"/>
              <w:spacing w:after="120"/>
              <w:jc w:val="center"/>
              <w:rPr>
                <w:rFonts w:ascii="GHEA Grapalat" w:hAnsi="GHEA Grapalat"/>
                <w:sz w:val="20"/>
                <w:szCs w:val="16"/>
              </w:rPr>
            </w:pPr>
          </w:p>
          <w:p w14:paraId="13D11A33" w14:textId="77777777" w:rsidR="00BA6FEB" w:rsidRPr="00D9213C" w:rsidRDefault="00BA6FEB" w:rsidP="00BA6FEB">
            <w:pPr>
              <w:widowControl w:val="0"/>
              <w:spacing w:after="120"/>
              <w:jc w:val="center"/>
              <w:rPr>
                <w:rFonts w:ascii="GHEA Grapalat" w:hAnsi="GHEA Grapalat"/>
                <w:sz w:val="20"/>
                <w:szCs w:val="16"/>
              </w:rPr>
            </w:pPr>
          </w:p>
          <w:p w14:paraId="57E6CD13" w14:textId="77777777" w:rsidR="00BA6FEB" w:rsidRPr="00D9213C" w:rsidRDefault="00BA6FEB" w:rsidP="00BA6FEB">
            <w:pPr>
              <w:widowControl w:val="0"/>
              <w:spacing w:after="120"/>
              <w:jc w:val="center"/>
              <w:rPr>
                <w:rFonts w:ascii="GHEA Grapalat" w:hAnsi="GHEA Grapalat"/>
                <w:sz w:val="20"/>
                <w:szCs w:val="16"/>
              </w:rPr>
            </w:pPr>
          </w:p>
          <w:p w14:paraId="4C5634BB" w14:textId="77777777" w:rsidR="00BA6FEB" w:rsidRPr="00D9213C" w:rsidRDefault="00BA6FEB" w:rsidP="00BA6FEB">
            <w:pPr>
              <w:widowControl w:val="0"/>
              <w:spacing w:after="120"/>
              <w:jc w:val="center"/>
              <w:rPr>
                <w:rFonts w:ascii="GHEA Grapalat" w:hAnsi="GHEA Grapalat"/>
                <w:sz w:val="20"/>
                <w:szCs w:val="16"/>
              </w:rPr>
            </w:pPr>
          </w:p>
          <w:p w14:paraId="2231DA2E" w14:textId="77777777" w:rsidR="00BA6FEB" w:rsidRPr="00D9213C" w:rsidRDefault="00BA6FEB" w:rsidP="00BA6FEB">
            <w:pPr>
              <w:widowControl w:val="0"/>
              <w:spacing w:after="120"/>
              <w:jc w:val="center"/>
              <w:rPr>
                <w:rFonts w:ascii="GHEA Grapalat" w:hAnsi="GHEA Grapalat"/>
                <w:sz w:val="14"/>
                <w:szCs w:val="16"/>
              </w:rPr>
            </w:pPr>
            <w:r w:rsidRPr="00D9213C">
              <w:rPr>
                <w:rFonts w:ascii="GHEA Grapalat" w:hAnsi="GHEA Grapalat"/>
                <w:sz w:val="20"/>
                <w:szCs w:val="16"/>
              </w:rPr>
              <w:t>1</w:t>
            </w:r>
          </w:p>
        </w:tc>
        <w:tc>
          <w:tcPr>
            <w:tcW w:w="1530" w:type="dxa"/>
            <w:vAlign w:val="center"/>
          </w:tcPr>
          <w:p w14:paraId="6D8BCDEE" w14:textId="2BEC9A3D" w:rsidR="00BA6FEB" w:rsidRPr="00096340" w:rsidRDefault="00096340" w:rsidP="00BA6FEB">
            <w:pPr>
              <w:jc w:val="center"/>
              <w:rPr>
                <w:rFonts w:ascii="GHEA Grapalat" w:hAnsi="GHEA Grapalat"/>
                <w:sz w:val="22"/>
                <w:szCs w:val="20"/>
                <w:lang w:val="hy-AM"/>
              </w:rPr>
            </w:pPr>
            <w:r>
              <w:rPr>
                <w:rFonts w:ascii="Helvetica" w:hAnsi="Helvetica"/>
                <w:color w:val="403931"/>
                <w:shd w:val="clear" w:color="auto" w:fill="F8F3ED"/>
                <w:lang w:val="hy-AM"/>
              </w:rPr>
              <w:t>45311137/2</w:t>
            </w:r>
          </w:p>
        </w:tc>
        <w:tc>
          <w:tcPr>
            <w:tcW w:w="1530" w:type="dxa"/>
            <w:vAlign w:val="center"/>
          </w:tcPr>
          <w:p w14:paraId="27681EA5" w14:textId="0E8B502A" w:rsidR="00BA6FEB" w:rsidRPr="009A7699" w:rsidRDefault="00831BEC" w:rsidP="00BA6FEB">
            <w:pPr>
              <w:widowControl w:val="0"/>
              <w:spacing w:after="120"/>
              <w:jc w:val="center"/>
              <w:rPr>
                <w:rFonts w:ascii="GHEA Grapalat" w:hAnsi="GHEA Grapalat"/>
                <w:sz w:val="14"/>
                <w:szCs w:val="16"/>
              </w:rPr>
            </w:pPr>
            <w:r>
              <w:rPr>
                <w:rFonts w:ascii="GHEA Grapalat" w:hAnsi="GHEA Grapalat" w:cs="Calibri"/>
                <w:color w:val="000000"/>
                <w:sz w:val="20"/>
                <w:szCs w:val="20"/>
              </w:rPr>
              <w:t>Ремонт, техническое обслуживание и замена осветительных приборов сети художественного освещения в Шенгавитском административном районе Еревана</w:t>
            </w:r>
            <w:r w:rsidR="00BA6FEB">
              <w:rPr>
                <w:rFonts w:ascii="GHEA Grapalat" w:hAnsi="GHEA Grapalat" w:cs="Calibri"/>
                <w:color w:val="000000"/>
                <w:sz w:val="20"/>
                <w:szCs w:val="20"/>
              </w:rPr>
              <w:t>.</w:t>
            </w:r>
          </w:p>
        </w:tc>
        <w:tc>
          <w:tcPr>
            <w:tcW w:w="540" w:type="dxa"/>
            <w:textDirection w:val="btLr"/>
            <w:vAlign w:val="center"/>
          </w:tcPr>
          <w:p w14:paraId="606C6B18" w14:textId="0DDB5BAF" w:rsidR="00BA6FEB" w:rsidRPr="00D35528" w:rsidRDefault="00BA6FEB" w:rsidP="00BA6FEB">
            <w:pPr>
              <w:widowControl w:val="0"/>
              <w:spacing w:after="120"/>
              <w:ind w:left="-95" w:right="-88"/>
              <w:jc w:val="center"/>
              <w:rPr>
                <w:rFonts w:ascii="GHEA Grapalat" w:hAnsi="GHEA Grapalat" w:cs="Calibri"/>
                <w:color w:val="000000"/>
                <w:sz w:val="20"/>
                <w:szCs w:val="20"/>
              </w:rPr>
            </w:pPr>
            <w:r w:rsidRPr="00D35528">
              <w:rPr>
                <w:rFonts w:ascii="GHEA Grapalat" w:hAnsi="GHEA Grapalat" w:cs="Calibri"/>
                <w:color w:val="000000"/>
                <w:sz w:val="20"/>
                <w:szCs w:val="20"/>
              </w:rPr>
              <w:t>0%</w:t>
            </w:r>
          </w:p>
        </w:tc>
        <w:tc>
          <w:tcPr>
            <w:tcW w:w="616" w:type="dxa"/>
            <w:gridSpan w:val="2"/>
            <w:textDirection w:val="btLr"/>
          </w:tcPr>
          <w:p w14:paraId="3A5558AD" w14:textId="72C69550" w:rsidR="00BA6FEB" w:rsidRPr="00D35528" w:rsidRDefault="00BA6FEB" w:rsidP="00BA6FEB">
            <w:pPr>
              <w:widowControl w:val="0"/>
              <w:spacing w:after="120"/>
              <w:ind w:left="-95" w:right="-88"/>
              <w:jc w:val="center"/>
              <w:rPr>
                <w:rFonts w:ascii="GHEA Grapalat" w:hAnsi="GHEA Grapalat" w:cs="Calibri"/>
                <w:color w:val="000000"/>
                <w:sz w:val="20"/>
                <w:szCs w:val="20"/>
              </w:rPr>
            </w:pPr>
            <w:r w:rsidRPr="00D35528">
              <w:rPr>
                <w:rFonts w:ascii="GHEA Grapalat" w:hAnsi="GHEA Grapalat" w:cs="Calibri"/>
                <w:color w:val="000000"/>
                <w:sz w:val="20"/>
                <w:szCs w:val="20"/>
              </w:rPr>
              <w:t>0%.</w:t>
            </w:r>
          </w:p>
        </w:tc>
        <w:tc>
          <w:tcPr>
            <w:tcW w:w="431" w:type="dxa"/>
            <w:textDirection w:val="btLr"/>
          </w:tcPr>
          <w:p w14:paraId="7737C055" w14:textId="19992437" w:rsidR="00BA6FEB" w:rsidRPr="00D35528" w:rsidRDefault="00C274A7" w:rsidP="00BA6FEB">
            <w:pPr>
              <w:widowControl w:val="0"/>
              <w:spacing w:after="120"/>
              <w:ind w:left="-95" w:right="-88"/>
              <w:jc w:val="center"/>
              <w:rPr>
                <w:rFonts w:ascii="GHEA Grapalat" w:hAnsi="GHEA Grapalat" w:cs="Calibri"/>
                <w:color w:val="000000"/>
                <w:sz w:val="20"/>
                <w:szCs w:val="20"/>
              </w:rPr>
            </w:pPr>
            <w:r w:rsidRPr="00D35528">
              <w:rPr>
                <w:rFonts w:ascii="GHEA Grapalat" w:hAnsi="GHEA Grapalat" w:cs="Calibri"/>
                <w:color w:val="000000"/>
                <w:sz w:val="20"/>
                <w:szCs w:val="20"/>
              </w:rPr>
              <w:t>1</w:t>
            </w:r>
            <w:r w:rsidR="00BA6FEB" w:rsidRPr="00D35528">
              <w:rPr>
                <w:rFonts w:ascii="GHEA Grapalat" w:hAnsi="GHEA Grapalat" w:cs="Calibri"/>
                <w:color w:val="000000"/>
                <w:sz w:val="20"/>
                <w:szCs w:val="20"/>
              </w:rPr>
              <w:t>0%</w:t>
            </w:r>
          </w:p>
        </w:tc>
        <w:tc>
          <w:tcPr>
            <w:tcW w:w="556" w:type="dxa"/>
            <w:gridSpan w:val="2"/>
            <w:textDirection w:val="btLr"/>
          </w:tcPr>
          <w:p w14:paraId="30DA74C4" w14:textId="3406AC08" w:rsidR="00BA6FEB" w:rsidRPr="00D35528" w:rsidRDefault="00BA6FEB" w:rsidP="00BA6FEB">
            <w:pPr>
              <w:widowControl w:val="0"/>
              <w:spacing w:after="120"/>
              <w:ind w:left="-95" w:right="-88"/>
              <w:jc w:val="center"/>
              <w:rPr>
                <w:rFonts w:ascii="GHEA Grapalat" w:hAnsi="GHEA Grapalat" w:cs="Calibri"/>
                <w:color w:val="000000"/>
                <w:sz w:val="20"/>
                <w:szCs w:val="20"/>
              </w:rPr>
            </w:pPr>
            <w:r w:rsidRPr="00D35528">
              <w:rPr>
                <w:rFonts w:ascii="GHEA Grapalat" w:hAnsi="GHEA Grapalat" w:cs="Calibri"/>
                <w:color w:val="000000"/>
                <w:sz w:val="20"/>
                <w:szCs w:val="20"/>
              </w:rPr>
              <w:t>50%</w:t>
            </w:r>
          </w:p>
        </w:tc>
        <w:tc>
          <w:tcPr>
            <w:tcW w:w="436" w:type="dxa"/>
            <w:textDirection w:val="btLr"/>
          </w:tcPr>
          <w:p w14:paraId="47BE4EA8" w14:textId="1B96037B" w:rsidR="00BA6FEB" w:rsidRPr="00D35528" w:rsidRDefault="00BA6FEB" w:rsidP="00BA6FEB">
            <w:pPr>
              <w:widowControl w:val="0"/>
              <w:spacing w:after="120"/>
              <w:ind w:left="-95" w:right="-88"/>
              <w:jc w:val="center"/>
              <w:rPr>
                <w:rFonts w:ascii="GHEA Grapalat" w:hAnsi="GHEA Grapalat" w:cs="Calibri"/>
                <w:color w:val="000000"/>
                <w:sz w:val="20"/>
                <w:szCs w:val="20"/>
              </w:rPr>
            </w:pPr>
            <w:r w:rsidRPr="00D35528">
              <w:rPr>
                <w:rFonts w:ascii="GHEA Grapalat" w:hAnsi="GHEA Grapalat" w:cs="Calibri"/>
                <w:color w:val="000000"/>
                <w:sz w:val="20"/>
                <w:szCs w:val="20"/>
              </w:rPr>
              <w:t>50%</w:t>
            </w:r>
          </w:p>
        </w:tc>
        <w:tc>
          <w:tcPr>
            <w:tcW w:w="515" w:type="dxa"/>
            <w:textDirection w:val="btLr"/>
          </w:tcPr>
          <w:p w14:paraId="6ADC597F" w14:textId="3BBB1C91" w:rsidR="00BA6FEB" w:rsidRPr="00D35528" w:rsidRDefault="00BA6FEB" w:rsidP="00BA6FEB">
            <w:pPr>
              <w:widowControl w:val="0"/>
              <w:spacing w:after="120"/>
              <w:ind w:left="-95" w:right="-88"/>
              <w:jc w:val="center"/>
              <w:rPr>
                <w:rFonts w:ascii="GHEA Grapalat" w:hAnsi="GHEA Grapalat" w:cs="Calibri"/>
                <w:color w:val="000000"/>
                <w:sz w:val="20"/>
                <w:szCs w:val="20"/>
              </w:rPr>
            </w:pPr>
            <w:r w:rsidRPr="00D35528">
              <w:rPr>
                <w:rFonts w:ascii="GHEA Grapalat" w:hAnsi="GHEA Grapalat" w:cs="Calibri"/>
                <w:color w:val="000000"/>
                <w:sz w:val="20"/>
                <w:szCs w:val="20"/>
              </w:rPr>
              <w:t>50%</w:t>
            </w:r>
          </w:p>
        </w:tc>
        <w:tc>
          <w:tcPr>
            <w:tcW w:w="477" w:type="dxa"/>
            <w:textDirection w:val="btLr"/>
          </w:tcPr>
          <w:p w14:paraId="22624E81" w14:textId="3BACC559" w:rsidR="00BA6FEB" w:rsidRPr="00D35528" w:rsidRDefault="00C274A7" w:rsidP="00BA6FEB">
            <w:pPr>
              <w:widowControl w:val="0"/>
              <w:spacing w:after="120"/>
              <w:ind w:left="-95" w:right="-88"/>
              <w:jc w:val="center"/>
              <w:rPr>
                <w:rFonts w:ascii="GHEA Grapalat" w:hAnsi="GHEA Grapalat" w:cs="Calibri"/>
                <w:color w:val="000000"/>
                <w:sz w:val="20"/>
                <w:szCs w:val="20"/>
              </w:rPr>
            </w:pPr>
            <w:r w:rsidRPr="00D35528">
              <w:rPr>
                <w:rFonts w:ascii="GHEA Grapalat" w:hAnsi="GHEA Grapalat" w:cs="Calibri"/>
                <w:color w:val="000000"/>
                <w:sz w:val="20"/>
                <w:szCs w:val="20"/>
              </w:rPr>
              <w:t>100</w:t>
            </w:r>
            <w:r w:rsidR="00BA6FEB" w:rsidRPr="00D35528">
              <w:rPr>
                <w:rFonts w:ascii="GHEA Grapalat" w:hAnsi="GHEA Grapalat" w:cs="Calibri"/>
                <w:color w:val="000000"/>
                <w:sz w:val="20"/>
                <w:szCs w:val="20"/>
              </w:rPr>
              <w:t>%</w:t>
            </w:r>
          </w:p>
        </w:tc>
        <w:tc>
          <w:tcPr>
            <w:tcW w:w="659" w:type="dxa"/>
            <w:textDirection w:val="btLr"/>
          </w:tcPr>
          <w:p w14:paraId="306A7DF6" w14:textId="3DB09E11" w:rsidR="00BA6FEB" w:rsidRPr="00D35528" w:rsidRDefault="00C274A7" w:rsidP="00BA6FEB">
            <w:pPr>
              <w:widowControl w:val="0"/>
              <w:spacing w:after="120"/>
              <w:ind w:left="-95" w:right="-88"/>
              <w:jc w:val="center"/>
              <w:rPr>
                <w:rFonts w:ascii="GHEA Grapalat" w:hAnsi="GHEA Grapalat" w:cs="Calibri"/>
                <w:color w:val="000000"/>
                <w:sz w:val="20"/>
                <w:szCs w:val="20"/>
              </w:rPr>
            </w:pPr>
            <w:r w:rsidRPr="00D35528">
              <w:rPr>
                <w:rFonts w:ascii="GHEA Grapalat" w:hAnsi="GHEA Grapalat" w:cs="Calibri"/>
                <w:color w:val="000000"/>
                <w:sz w:val="20"/>
                <w:szCs w:val="20"/>
              </w:rPr>
              <w:t>100</w:t>
            </w:r>
            <w:r w:rsidR="00BA6FEB" w:rsidRPr="00D35528">
              <w:rPr>
                <w:rFonts w:ascii="GHEA Grapalat" w:hAnsi="GHEA Grapalat" w:cs="Calibri"/>
                <w:color w:val="000000"/>
                <w:sz w:val="20"/>
                <w:szCs w:val="20"/>
              </w:rPr>
              <w:t>%</w:t>
            </w:r>
          </w:p>
        </w:tc>
        <w:tc>
          <w:tcPr>
            <w:tcW w:w="601" w:type="dxa"/>
            <w:textDirection w:val="btLr"/>
          </w:tcPr>
          <w:p w14:paraId="006F0AB5" w14:textId="73119A1F" w:rsidR="00BA6FEB" w:rsidRPr="00D35528" w:rsidRDefault="00C274A7" w:rsidP="00BA6FEB">
            <w:pPr>
              <w:widowControl w:val="0"/>
              <w:spacing w:after="120"/>
              <w:ind w:left="-95" w:right="-88"/>
              <w:jc w:val="center"/>
              <w:rPr>
                <w:rFonts w:ascii="GHEA Grapalat" w:hAnsi="GHEA Grapalat" w:cs="Calibri"/>
                <w:color w:val="000000"/>
                <w:sz w:val="20"/>
                <w:szCs w:val="20"/>
              </w:rPr>
            </w:pPr>
            <w:r w:rsidRPr="00D35528">
              <w:rPr>
                <w:rFonts w:ascii="GHEA Grapalat" w:hAnsi="GHEA Grapalat" w:cs="Calibri"/>
                <w:color w:val="000000"/>
                <w:sz w:val="20"/>
                <w:szCs w:val="20"/>
              </w:rPr>
              <w:t>100</w:t>
            </w:r>
            <w:r w:rsidR="00BA6FEB" w:rsidRPr="00D35528">
              <w:rPr>
                <w:rFonts w:ascii="GHEA Grapalat" w:hAnsi="GHEA Grapalat" w:cs="Calibri"/>
                <w:color w:val="000000"/>
                <w:sz w:val="20"/>
                <w:szCs w:val="20"/>
              </w:rPr>
              <w:t>%</w:t>
            </w:r>
          </w:p>
        </w:tc>
        <w:tc>
          <w:tcPr>
            <w:tcW w:w="663" w:type="dxa"/>
            <w:textDirection w:val="btLr"/>
          </w:tcPr>
          <w:p w14:paraId="3EFA680B" w14:textId="5D163CD7" w:rsidR="00BA6FEB" w:rsidRPr="00D35528" w:rsidRDefault="00BA6FEB" w:rsidP="00BA6FEB">
            <w:pPr>
              <w:widowControl w:val="0"/>
              <w:spacing w:after="120"/>
              <w:ind w:left="-95" w:right="-88"/>
              <w:jc w:val="center"/>
              <w:rPr>
                <w:rFonts w:ascii="GHEA Grapalat" w:hAnsi="GHEA Grapalat" w:cs="Calibri"/>
                <w:color w:val="000000"/>
                <w:sz w:val="20"/>
                <w:szCs w:val="20"/>
              </w:rPr>
            </w:pPr>
            <w:r w:rsidRPr="00D35528">
              <w:rPr>
                <w:rFonts w:ascii="GHEA Grapalat" w:hAnsi="GHEA Grapalat" w:cs="Calibri"/>
                <w:color w:val="000000"/>
                <w:sz w:val="20"/>
                <w:szCs w:val="20"/>
              </w:rPr>
              <w:t>100%</w:t>
            </w:r>
          </w:p>
        </w:tc>
        <w:tc>
          <w:tcPr>
            <w:tcW w:w="594" w:type="dxa"/>
            <w:gridSpan w:val="2"/>
            <w:textDirection w:val="btLr"/>
          </w:tcPr>
          <w:p w14:paraId="277640DF" w14:textId="74666A14" w:rsidR="00BA6FEB" w:rsidRPr="00D35528" w:rsidRDefault="00BA6FEB" w:rsidP="00BA6FEB">
            <w:pPr>
              <w:widowControl w:val="0"/>
              <w:spacing w:after="120"/>
              <w:ind w:left="-95" w:right="-88"/>
              <w:jc w:val="center"/>
              <w:rPr>
                <w:rFonts w:ascii="GHEA Grapalat" w:hAnsi="GHEA Grapalat" w:cs="Calibri"/>
                <w:color w:val="000000"/>
                <w:sz w:val="20"/>
                <w:szCs w:val="20"/>
              </w:rPr>
            </w:pPr>
            <w:r w:rsidRPr="00D35528">
              <w:rPr>
                <w:rFonts w:ascii="GHEA Grapalat" w:hAnsi="GHEA Grapalat" w:cs="Calibri"/>
                <w:color w:val="000000"/>
                <w:sz w:val="20"/>
                <w:szCs w:val="20"/>
              </w:rPr>
              <w:t>100%</w:t>
            </w:r>
          </w:p>
        </w:tc>
        <w:tc>
          <w:tcPr>
            <w:tcW w:w="644" w:type="dxa"/>
            <w:textDirection w:val="btLr"/>
            <w:vAlign w:val="center"/>
          </w:tcPr>
          <w:p w14:paraId="7EA365E7" w14:textId="62DBD3B9" w:rsidR="00BA6FEB" w:rsidRPr="00D35528" w:rsidRDefault="00BA6FEB" w:rsidP="00BA6FEB">
            <w:pPr>
              <w:widowControl w:val="0"/>
              <w:spacing w:after="120"/>
              <w:ind w:left="-95" w:right="-88"/>
              <w:jc w:val="center"/>
              <w:rPr>
                <w:rFonts w:ascii="GHEA Grapalat" w:hAnsi="GHEA Grapalat" w:cs="Calibri"/>
                <w:color w:val="000000"/>
                <w:sz w:val="20"/>
                <w:szCs w:val="20"/>
              </w:rPr>
            </w:pPr>
            <w:r w:rsidRPr="00D35528">
              <w:rPr>
                <w:rFonts w:ascii="GHEA Grapalat" w:hAnsi="GHEA Grapalat" w:cs="Calibri"/>
                <w:color w:val="000000"/>
                <w:sz w:val="20"/>
                <w:szCs w:val="20"/>
              </w:rPr>
              <w:t xml:space="preserve">  100%</w:t>
            </w:r>
          </w:p>
        </w:tc>
        <w:tc>
          <w:tcPr>
            <w:tcW w:w="581" w:type="dxa"/>
            <w:textDirection w:val="btLr"/>
          </w:tcPr>
          <w:p w14:paraId="5D894647" w14:textId="581FABF3" w:rsidR="00BA6FEB" w:rsidRPr="00D35528" w:rsidRDefault="00BA6FEB" w:rsidP="00BA6FEB">
            <w:pPr>
              <w:widowControl w:val="0"/>
              <w:spacing w:after="120"/>
              <w:ind w:left="-95" w:right="-88"/>
              <w:jc w:val="center"/>
              <w:rPr>
                <w:rFonts w:ascii="GHEA Grapalat" w:hAnsi="GHEA Grapalat" w:cs="Calibri"/>
                <w:color w:val="000000"/>
                <w:sz w:val="20"/>
                <w:szCs w:val="20"/>
              </w:rPr>
            </w:pPr>
            <w:r w:rsidRPr="00D35528">
              <w:rPr>
                <w:rFonts w:ascii="GHEA Grapalat" w:hAnsi="GHEA Grapalat" w:cs="Calibri"/>
                <w:color w:val="000000"/>
                <w:sz w:val="20"/>
                <w:szCs w:val="20"/>
              </w:rPr>
              <w:t>100%.</w:t>
            </w:r>
          </w:p>
        </w:tc>
      </w:tr>
      <w:tr w:rsidR="001C41D7" w:rsidRPr="009F3DC7" w14:paraId="5DF5C52B" w14:textId="77777777" w:rsidTr="006047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1316" w:type="dxa"/>
          <w:jc w:val="center"/>
        </w:trPr>
        <w:tc>
          <w:tcPr>
            <w:tcW w:w="4536" w:type="dxa"/>
            <w:gridSpan w:val="5"/>
          </w:tcPr>
          <w:p w14:paraId="0352712D" w14:textId="77777777" w:rsidR="001C41D7" w:rsidRPr="009F3DC7" w:rsidRDefault="001C41D7" w:rsidP="00626DE1">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0CCC6ABF" w14:textId="1DA4B578" w:rsidR="001C41D7" w:rsidRPr="00685FDC" w:rsidRDefault="001C41D7" w:rsidP="00626DE1">
            <w:pPr>
              <w:widowControl w:val="0"/>
              <w:spacing w:after="160" w:line="360" w:lineRule="auto"/>
              <w:jc w:val="center"/>
              <w:rPr>
                <w:rFonts w:ascii="GHEA Grapalat" w:hAnsi="GHEA Grapalat"/>
                <w:lang w:val="en-US"/>
              </w:rPr>
            </w:pPr>
            <w:r>
              <w:rPr>
                <w:rFonts w:ascii="GHEA Grapalat" w:hAnsi="GHEA Grapalat"/>
                <w:lang w:val="en-US"/>
              </w:rPr>
              <w:t>____________________</w:t>
            </w:r>
          </w:p>
          <w:p w14:paraId="1927D8FD" w14:textId="77777777" w:rsidR="001C41D7" w:rsidRPr="009F3DC7" w:rsidRDefault="001C41D7" w:rsidP="00626DE1">
            <w:pPr>
              <w:widowControl w:val="0"/>
              <w:spacing w:after="160" w:line="360" w:lineRule="auto"/>
              <w:jc w:val="center"/>
              <w:rPr>
                <w:rFonts w:ascii="GHEA Grapalat" w:hAnsi="GHEA Grapalat"/>
              </w:rPr>
            </w:pPr>
            <w:r w:rsidRPr="009F3DC7">
              <w:rPr>
                <w:rFonts w:ascii="GHEA Grapalat" w:hAnsi="GHEA Grapalat"/>
              </w:rPr>
              <w:t>/подпись/</w:t>
            </w:r>
          </w:p>
          <w:p w14:paraId="28BC23D7" w14:textId="77777777" w:rsidR="001C41D7" w:rsidRPr="009F3DC7" w:rsidRDefault="001C41D7" w:rsidP="00626DE1">
            <w:pPr>
              <w:widowControl w:val="0"/>
              <w:spacing w:after="160" w:line="360" w:lineRule="auto"/>
              <w:jc w:val="center"/>
              <w:rPr>
                <w:rFonts w:ascii="GHEA Grapalat" w:hAnsi="GHEA Grapalat"/>
              </w:rPr>
            </w:pPr>
            <w:r w:rsidRPr="009F3DC7">
              <w:rPr>
                <w:rFonts w:ascii="GHEA Grapalat" w:hAnsi="GHEA Grapalat"/>
              </w:rPr>
              <w:t>М. П.</w:t>
            </w:r>
          </w:p>
        </w:tc>
        <w:tc>
          <w:tcPr>
            <w:tcW w:w="760" w:type="dxa"/>
            <w:gridSpan w:val="3"/>
          </w:tcPr>
          <w:p w14:paraId="54B7B3B4" w14:textId="77777777" w:rsidR="001C41D7" w:rsidRPr="009F3DC7" w:rsidRDefault="001C41D7" w:rsidP="00626DE1">
            <w:pPr>
              <w:widowControl w:val="0"/>
              <w:spacing w:after="160" w:line="360" w:lineRule="auto"/>
              <w:jc w:val="center"/>
              <w:rPr>
                <w:rFonts w:ascii="GHEA Grapalat" w:hAnsi="GHEA Grapalat"/>
              </w:rPr>
            </w:pPr>
          </w:p>
        </w:tc>
        <w:tc>
          <w:tcPr>
            <w:tcW w:w="4343" w:type="dxa"/>
            <w:gridSpan w:val="8"/>
          </w:tcPr>
          <w:p w14:paraId="2675D240" w14:textId="77777777" w:rsidR="001C41D7" w:rsidRPr="009F3DC7" w:rsidRDefault="001C41D7" w:rsidP="00626DE1">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110FB8EB" w14:textId="77777777" w:rsidR="001C41D7" w:rsidRPr="00685FDC" w:rsidRDefault="001C41D7" w:rsidP="00626DE1">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2335D6C8" w14:textId="77777777" w:rsidR="001C41D7" w:rsidRPr="009F3DC7" w:rsidRDefault="001C41D7" w:rsidP="00626DE1">
            <w:pPr>
              <w:widowControl w:val="0"/>
              <w:spacing w:after="160" w:line="360" w:lineRule="auto"/>
              <w:jc w:val="center"/>
              <w:rPr>
                <w:rFonts w:ascii="GHEA Grapalat" w:hAnsi="GHEA Grapalat"/>
              </w:rPr>
            </w:pPr>
            <w:r w:rsidRPr="009F3DC7">
              <w:rPr>
                <w:rFonts w:ascii="GHEA Grapalat" w:hAnsi="GHEA Grapalat"/>
              </w:rPr>
              <w:t>/подпись/</w:t>
            </w:r>
          </w:p>
          <w:p w14:paraId="637D6E1A" w14:textId="77777777" w:rsidR="001C41D7" w:rsidRPr="009F3DC7" w:rsidRDefault="001C41D7" w:rsidP="00626DE1">
            <w:pPr>
              <w:widowControl w:val="0"/>
              <w:spacing w:after="160" w:line="360" w:lineRule="auto"/>
              <w:jc w:val="center"/>
              <w:rPr>
                <w:rFonts w:ascii="GHEA Grapalat" w:hAnsi="GHEA Grapalat"/>
              </w:rPr>
            </w:pPr>
            <w:r w:rsidRPr="009F3DC7">
              <w:rPr>
                <w:rFonts w:ascii="GHEA Grapalat" w:hAnsi="GHEA Grapalat"/>
              </w:rPr>
              <w:t>М. П.</w:t>
            </w:r>
          </w:p>
        </w:tc>
      </w:tr>
    </w:tbl>
    <w:p w14:paraId="3899E7C6" w14:textId="77777777" w:rsidR="001C41D7" w:rsidRPr="00075212" w:rsidRDefault="001C41D7" w:rsidP="001C41D7">
      <w:pPr>
        <w:widowControl w:val="0"/>
        <w:spacing w:after="160" w:line="360" w:lineRule="auto"/>
        <w:jc w:val="right"/>
        <w:rPr>
          <w:rFonts w:ascii="GHEA Grapalat" w:hAnsi="GHEA Grapalat"/>
          <w:lang w:val="hy-AM"/>
        </w:rPr>
        <w:sectPr w:rsidR="001C41D7" w:rsidRPr="00075212" w:rsidSect="001C41D7">
          <w:footnotePr>
            <w:pos w:val="beneathText"/>
          </w:footnotePr>
          <w:pgSz w:w="11907" w:h="16840" w:code="9"/>
          <w:pgMar w:top="993" w:right="1418" w:bottom="1418" w:left="1418" w:header="561" w:footer="561" w:gutter="0"/>
          <w:cols w:space="720"/>
          <w:docGrid w:linePitch="326"/>
        </w:sectPr>
      </w:pPr>
    </w:p>
    <w:p w14:paraId="035D7904" w14:textId="77777777" w:rsidR="001C41D7" w:rsidRPr="009F3DC7" w:rsidRDefault="001C41D7" w:rsidP="001C41D7">
      <w:pPr>
        <w:widowControl w:val="0"/>
        <w:spacing w:after="160" w:line="360" w:lineRule="auto"/>
        <w:jc w:val="right"/>
        <w:rPr>
          <w:rFonts w:ascii="GHEA Grapalat" w:hAnsi="GHEA Grapalat" w:cs="Arial"/>
          <w:i/>
        </w:rPr>
      </w:pPr>
      <w:r w:rsidRPr="009F3DC7">
        <w:rPr>
          <w:rFonts w:ascii="GHEA Grapalat" w:hAnsi="GHEA Grapalat"/>
          <w:i/>
        </w:rPr>
        <w:lastRenderedPageBreak/>
        <w:t>Приложение № 4</w:t>
      </w:r>
    </w:p>
    <w:p w14:paraId="33F83903" w14:textId="77777777" w:rsidR="001C41D7" w:rsidRPr="009F3DC7" w:rsidRDefault="001C41D7" w:rsidP="001C41D7">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54B00886" w14:textId="77777777" w:rsidR="001C41D7" w:rsidRPr="009F3DC7" w:rsidRDefault="001C41D7" w:rsidP="001C41D7">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1C41D7" w:rsidRPr="009F3DC7" w14:paraId="1AA2E1C2" w14:textId="77777777" w:rsidTr="00626DE1">
        <w:trPr>
          <w:tblCellSpacing w:w="7" w:type="dxa"/>
          <w:jc w:val="center"/>
        </w:trPr>
        <w:tc>
          <w:tcPr>
            <w:tcW w:w="0" w:type="auto"/>
            <w:vAlign w:val="center"/>
          </w:tcPr>
          <w:p w14:paraId="0043CDC2"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44392D1F"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084C718"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0D6BADC"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28CB6D47" w14:textId="77777777" w:rsidR="001C41D7" w:rsidRPr="00124BE9" w:rsidRDefault="001C41D7" w:rsidP="00626DE1">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1F2C1117" w14:textId="77777777" w:rsidR="001C41D7" w:rsidRPr="00124BE9"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78986017"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14:paraId="08AB502A"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2F2F0DD6" w14:textId="77777777" w:rsidR="001C41D7" w:rsidRPr="00124BE9"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3B329585" w14:textId="77777777" w:rsidR="001C41D7" w:rsidRPr="00124BE9"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1E9EF3CC"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14:paraId="52FBA2D7"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14:paraId="75BB862C" w14:textId="77777777" w:rsidR="001C41D7" w:rsidRPr="009F3DC7" w:rsidRDefault="001C41D7" w:rsidP="001C41D7">
      <w:pPr>
        <w:widowControl w:val="0"/>
        <w:spacing w:after="160" w:line="360" w:lineRule="auto"/>
        <w:ind w:left="567" w:right="566"/>
        <w:rPr>
          <w:rFonts w:ascii="GHEA Grapalat" w:hAnsi="GHEA Grapalat"/>
          <w:iCs/>
          <w:color w:val="000000"/>
        </w:rPr>
      </w:pPr>
    </w:p>
    <w:p w14:paraId="361736C1" w14:textId="77777777" w:rsidR="001C41D7" w:rsidRPr="009F3DC7" w:rsidRDefault="001C41D7" w:rsidP="001C41D7">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339C4BD4" w14:textId="77777777" w:rsidR="001C41D7" w:rsidRPr="00A55DC4" w:rsidRDefault="001C41D7" w:rsidP="001C41D7">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0E15C2F5" w14:textId="77777777" w:rsidR="001C41D7" w:rsidRPr="009F3DC7" w:rsidRDefault="001C41D7" w:rsidP="001C41D7">
      <w:pPr>
        <w:pStyle w:val="BodyTextIndent"/>
        <w:widowControl w:val="0"/>
        <w:spacing w:after="160"/>
        <w:ind w:left="567" w:right="566" w:firstLine="0"/>
        <w:jc w:val="center"/>
        <w:rPr>
          <w:rFonts w:ascii="GHEA Grapalat" w:hAnsi="GHEA Grapalat"/>
          <w:b/>
          <w:bCs/>
          <w:iCs/>
          <w:sz w:val="24"/>
          <w:szCs w:val="24"/>
        </w:rPr>
      </w:pPr>
    </w:p>
    <w:p w14:paraId="73E4FAA8" w14:textId="77777777" w:rsidR="001C41D7" w:rsidRPr="009F3DC7" w:rsidRDefault="001C41D7" w:rsidP="001C41D7">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3270EE13" w14:textId="77777777" w:rsidR="001C41D7" w:rsidRPr="009F3DC7" w:rsidRDefault="001C41D7" w:rsidP="001C41D7">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316A303C" w14:textId="77777777" w:rsidR="001C41D7" w:rsidRPr="009F3DC7" w:rsidRDefault="001C41D7" w:rsidP="001C41D7">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51C945C3" w14:textId="77777777" w:rsidR="001C41D7" w:rsidRPr="009F3DC7" w:rsidRDefault="001C41D7" w:rsidP="001C41D7">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31862D1F" w14:textId="77777777" w:rsidR="001C41D7" w:rsidRPr="00124BE9" w:rsidRDefault="001C41D7" w:rsidP="001C41D7">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37DCB97" w14:textId="77777777" w:rsidR="001C41D7" w:rsidRPr="00124BE9" w:rsidRDefault="001C41D7" w:rsidP="001C41D7">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0BF824B8" w14:textId="77777777" w:rsidR="001C41D7" w:rsidRPr="009F3DC7" w:rsidRDefault="001C41D7" w:rsidP="001C41D7">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1C41D7" w:rsidRPr="007347E7" w14:paraId="4957B34D" w14:textId="77777777" w:rsidTr="00626DE1">
        <w:trPr>
          <w:trHeight w:val="345"/>
          <w:jc w:val="center"/>
        </w:trPr>
        <w:tc>
          <w:tcPr>
            <w:tcW w:w="379" w:type="dxa"/>
            <w:vMerge w:val="restart"/>
            <w:vAlign w:val="center"/>
          </w:tcPr>
          <w:p w14:paraId="49A5578C" w14:textId="77777777" w:rsidR="001C41D7" w:rsidRPr="007347E7" w:rsidRDefault="001C41D7" w:rsidP="00626DE1">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vAlign w:val="center"/>
          </w:tcPr>
          <w:p w14:paraId="671C723E" w14:textId="77777777" w:rsidR="001C41D7" w:rsidRPr="007347E7" w:rsidRDefault="001C41D7" w:rsidP="00626D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1C41D7" w:rsidRPr="007347E7" w14:paraId="2116269D" w14:textId="77777777" w:rsidTr="00626DE1">
        <w:trPr>
          <w:trHeight w:val="152"/>
          <w:jc w:val="center"/>
        </w:trPr>
        <w:tc>
          <w:tcPr>
            <w:tcW w:w="379" w:type="dxa"/>
            <w:vMerge/>
          </w:tcPr>
          <w:p w14:paraId="448677B3" w14:textId="77777777" w:rsidR="001C41D7" w:rsidRPr="007347E7" w:rsidRDefault="001C41D7" w:rsidP="00626DE1">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vAlign w:val="center"/>
          </w:tcPr>
          <w:p w14:paraId="75AAE8FD" w14:textId="77777777" w:rsidR="001C41D7" w:rsidRPr="007347E7" w:rsidRDefault="001C41D7" w:rsidP="00626DE1">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vAlign w:val="center"/>
          </w:tcPr>
          <w:p w14:paraId="38B91F62" w14:textId="77777777" w:rsidR="001C41D7" w:rsidRPr="007347E7" w:rsidRDefault="001C41D7" w:rsidP="00626DE1">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vAlign w:val="center"/>
          </w:tcPr>
          <w:p w14:paraId="30F5B49D" w14:textId="77777777" w:rsidR="001C41D7" w:rsidRPr="007347E7" w:rsidRDefault="001C41D7" w:rsidP="00626DE1">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vAlign w:val="center"/>
          </w:tcPr>
          <w:p w14:paraId="5D1EC5D9" w14:textId="77777777" w:rsidR="001C41D7" w:rsidRPr="007347E7" w:rsidRDefault="001C41D7" w:rsidP="00626DE1">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vAlign w:val="center"/>
          </w:tcPr>
          <w:p w14:paraId="0098F55F" w14:textId="77777777" w:rsidR="001C41D7" w:rsidRPr="007347E7" w:rsidRDefault="001C41D7" w:rsidP="00626DE1">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vAlign w:val="center"/>
          </w:tcPr>
          <w:p w14:paraId="0709E155" w14:textId="77777777" w:rsidR="001C41D7" w:rsidRPr="007347E7" w:rsidRDefault="001C41D7" w:rsidP="00626DE1">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1C41D7" w:rsidRPr="007347E7" w14:paraId="2395D05C" w14:textId="77777777" w:rsidTr="00626DE1">
        <w:trPr>
          <w:trHeight w:val="152"/>
          <w:jc w:val="center"/>
        </w:trPr>
        <w:tc>
          <w:tcPr>
            <w:tcW w:w="379" w:type="dxa"/>
            <w:vMerge/>
            <w:tcBorders>
              <w:bottom w:val="single" w:sz="4" w:space="0" w:color="auto"/>
            </w:tcBorders>
          </w:tcPr>
          <w:p w14:paraId="69D424DE" w14:textId="77777777" w:rsidR="001C41D7" w:rsidRPr="007347E7" w:rsidRDefault="001C41D7" w:rsidP="00626DE1">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vAlign w:val="center"/>
          </w:tcPr>
          <w:p w14:paraId="0A975A51"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vAlign w:val="center"/>
          </w:tcPr>
          <w:p w14:paraId="6B708261"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vAlign w:val="center"/>
          </w:tcPr>
          <w:p w14:paraId="5646C2D7" w14:textId="77777777" w:rsidR="001C41D7" w:rsidRPr="007347E7" w:rsidRDefault="001C41D7" w:rsidP="00626DE1">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vAlign w:val="center"/>
          </w:tcPr>
          <w:p w14:paraId="73AD98D4" w14:textId="77777777" w:rsidR="001C41D7" w:rsidRPr="007347E7" w:rsidRDefault="001C41D7" w:rsidP="00626DE1">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vAlign w:val="center"/>
          </w:tcPr>
          <w:p w14:paraId="65CCFE57" w14:textId="77777777" w:rsidR="001C41D7" w:rsidRPr="007347E7" w:rsidRDefault="001C41D7" w:rsidP="00626DE1">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vAlign w:val="center"/>
          </w:tcPr>
          <w:p w14:paraId="04463D3B" w14:textId="77777777" w:rsidR="001C41D7" w:rsidRPr="007347E7" w:rsidRDefault="001C41D7" w:rsidP="00626DE1">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vAlign w:val="center"/>
          </w:tcPr>
          <w:p w14:paraId="15A7A9F2"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vAlign w:val="center"/>
          </w:tcPr>
          <w:p w14:paraId="5C2F7484"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r>
      <w:tr w:rsidR="001C41D7" w:rsidRPr="007347E7" w14:paraId="44A1220A" w14:textId="77777777" w:rsidTr="00626DE1">
        <w:trPr>
          <w:trHeight w:val="515"/>
          <w:jc w:val="center"/>
        </w:trPr>
        <w:tc>
          <w:tcPr>
            <w:tcW w:w="379" w:type="dxa"/>
            <w:vAlign w:val="center"/>
          </w:tcPr>
          <w:p w14:paraId="45671C2F" w14:textId="77777777" w:rsidR="001C41D7" w:rsidRPr="007347E7" w:rsidRDefault="001C41D7" w:rsidP="00626DE1">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Align w:val="center"/>
          </w:tcPr>
          <w:p w14:paraId="1FB10AD9"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Align w:val="center"/>
          </w:tcPr>
          <w:p w14:paraId="65F9DD27"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vAlign w:val="center"/>
          </w:tcPr>
          <w:p w14:paraId="3DA61575"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vAlign w:val="center"/>
          </w:tcPr>
          <w:p w14:paraId="2791FFC0"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vAlign w:val="center"/>
          </w:tcPr>
          <w:p w14:paraId="270D1EDA"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vAlign w:val="center"/>
          </w:tcPr>
          <w:p w14:paraId="3D654A37"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vAlign w:val="center"/>
          </w:tcPr>
          <w:p w14:paraId="71DD0295"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Align w:val="center"/>
          </w:tcPr>
          <w:p w14:paraId="46B90FD4"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r>
      <w:tr w:rsidR="001C41D7" w:rsidRPr="007347E7" w14:paraId="72A9E550" w14:textId="77777777" w:rsidTr="00626DE1">
        <w:trPr>
          <w:trHeight w:val="515"/>
          <w:jc w:val="center"/>
        </w:trPr>
        <w:tc>
          <w:tcPr>
            <w:tcW w:w="379" w:type="dxa"/>
          </w:tcPr>
          <w:p w14:paraId="74A3B44B" w14:textId="77777777" w:rsidR="001C41D7" w:rsidRPr="007347E7" w:rsidRDefault="001C41D7" w:rsidP="00626DE1">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tcPr>
          <w:p w14:paraId="47489935"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tcPr>
          <w:p w14:paraId="472A58C0"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Pr>
          <w:p w14:paraId="3E9B9711"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tcPr>
          <w:p w14:paraId="71FF2E6E"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tcPr>
          <w:p w14:paraId="65A52832"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tcPr>
          <w:p w14:paraId="0C03F849"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tcPr>
          <w:p w14:paraId="0F58AE23"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tcPr>
          <w:p w14:paraId="581D2F3C" w14:textId="77777777" w:rsidR="001C41D7" w:rsidRPr="007347E7" w:rsidRDefault="001C41D7" w:rsidP="00626DE1">
            <w:pPr>
              <w:pStyle w:val="NormalWeb"/>
              <w:widowControl w:val="0"/>
              <w:tabs>
                <w:tab w:val="left" w:pos="916"/>
              </w:tabs>
              <w:spacing w:before="0" w:beforeAutospacing="0" w:after="120" w:afterAutospacing="0"/>
              <w:jc w:val="center"/>
              <w:rPr>
                <w:rFonts w:ascii="GHEA Grapalat" w:hAnsi="GHEA Grapalat"/>
                <w:sz w:val="16"/>
                <w:szCs w:val="16"/>
              </w:rPr>
            </w:pPr>
          </w:p>
        </w:tc>
      </w:tr>
    </w:tbl>
    <w:p w14:paraId="7ACF2A11" w14:textId="77777777" w:rsidR="001C41D7" w:rsidRPr="007347E7" w:rsidRDefault="001C41D7" w:rsidP="001C41D7">
      <w:pPr>
        <w:widowControl w:val="0"/>
        <w:spacing w:after="160" w:line="360" w:lineRule="auto"/>
        <w:ind w:firstLine="567"/>
        <w:jc w:val="both"/>
        <w:rPr>
          <w:rFonts w:ascii="GHEA Grapalat" w:hAnsi="GHEA Grapalat" w:cs="Arial"/>
          <w:iCs/>
          <w:color w:val="000000"/>
          <w:lang w:val="en-US"/>
        </w:rPr>
      </w:pPr>
    </w:p>
    <w:p w14:paraId="788DBFB0" w14:textId="77777777" w:rsidR="001C41D7" w:rsidRPr="009F3DC7" w:rsidRDefault="001C41D7" w:rsidP="001C41D7">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70FFCA55" w14:textId="77777777" w:rsidR="001C41D7" w:rsidRPr="009F3DC7" w:rsidRDefault="001C41D7" w:rsidP="001C41D7">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1C41D7" w:rsidRPr="009F3DC7" w14:paraId="0D338889" w14:textId="77777777" w:rsidTr="00626DE1">
        <w:trPr>
          <w:trHeight w:val="266"/>
          <w:tblCellSpacing w:w="7" w:type="dxa"/>
          <w:jc w:val="center"/>
        </w:trPr>
        <w:tc>
          <w:tcPr>
            <w:tcW w:w="0" w:type="auto"/>
            <w:vAlign w:val="center"/>
          </w:tcPr>
          <w:p w14:paraId="20020169"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07FCED98"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1C41D7" w:rsidRPr="009F3DC7" w14:paraId="680977BB" w14:textId="77777777" w:rsidTr="00626DE1">
        <w:trPr>
          <w:trHeight w:val="473"/>
          <w:tblCellSpacing w:w="7" w:type="dxa"/>
          <w:jc w:val="center"/>
        </w:trPr>
        <w:tc>
          <w:tcPr>
            <w:tcW w:w="0" w:type="auto"/>
            <w:vAlign w:val="center"/>
          </w:tcPr>
          <w:p w14:paraId="0D09989C" w14:textId="77777777" w:rsidR="001C41D7" w:rsidRPr="00C8328C" w:rsidRDefault="001C41D7" w:rsidP="00626DE1">
            <w:pPr>
              <w:widowControl w:val="0"/>
              <w:jc w:val="center"/>
              <w:rPr>
                <w:rFonts w:ascii="GHEA Grapalat" w:hAnsi="GHEA Grapalat"/>
                <w:iCs/>
                <w:lang w:val="en-US"/>
              </w:rPr>
            </w:pPr>
            <w:r>
              <w:rPr>
                <w:rFonts w:ascii="GHEA Grapalat" w:hAnsi="GHEA Grapalat"/>
              </w:rPr>
              <w:t>___________________________</w:t>
            </w:r>
          </w:p>
          <w:p w14:paraId="44304BEC" w14:textId="77777777" w:rsidR="001C41D7" w:rsidRPr="00C8328C" w:rsidRDefault="001C41D7" w:rsidP="00626DE1">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0BDD7FDE" w14:textId="77777777" w:rsidR="001C41D7" w:rsidRPr="009F3DC7" w:rsidRDefault="001C41D7" w:rsidP="00626DE1">
            <w:pPr>
              <w:widowControl w:val="0"/>
              <w:jc w:val="center"/>
              <w:rPr>
                <w:rFonts w:ascii="GHEA Grapalat" w:hAnsi="GHEA Grapalat"/>
                <w:iCs/>
              </w:rPr>
            </w:pPr>
            <w:r w:rsidRPr="009F3DC7">
              <w:rPr>
                <w:rFonts w:ascii="GHEA Grapalat" w:hAnsi="GHEA Grapalat"/>
              </w:rPr>
              <w:t>___________________________</w:t>
            </w:r>
          </w:p>
          <w:p w14:paraId="4B7F270A" w14:textId="77777777" w:rsidR="001C41D7" w:rsidRPr="00C8328C" w:rsidRDefault="001C41D7" w:rsidP="00626DE1">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1C41D7" w:rsidRPr="009F3DC7" w14:paraId="5ACA0701" w14:textId="77777777" w:rsidTr="00626DE1">
        <w:trPr>
          <w:trHeight w:val="503"/>
          <w:tblCellSpacing w:w="7" w:type="dxa"/>
          <w:jc w:val="center"/>
        </w:trPr>
        <w:tc>
          <w:tcPr>
            <w:tcW w:w="0" w:type="auto"/>
            <w:vAlign w:val="center"/>
          </w:tcPr>
          <w:p w14:paraId="4E433D9D" w14:textId="77777777" w:rsidR="001C41D7" w:rsidRPr="00C8328C" w:rsidRDefault="001C41D7" w:rsidP="00626DE1">
            <w:pPr>
              <w:widowControl w:val="0"/>
              <w:jc w:val="center"/>
              <w:rPr>
                <w:rFonts w:ascii="GHEA Grapalat" w:hAnsi="GHEA Grapalat"/>
                <w:iCs/>
                <w:lang w:val="en-US"/>
              </w:rPr>
            </w:pPr>
            <w:r>
              <w:rPr>
                <w:rFonts w:ascii="GHEA Grapalat" w:hAnsi="GHEA Grapalat"/>
              </w:rPr>
              <w:t>___________________________</w:t>
            </w:r>
          </w:p>
          <w:p w14:paraId="049F9378" w14:textId="77777777" w:rsidR="001C41D7" w:rsidRPr="00C8328C" w:rsidRDefault="001C41D7" w:rsidP="00626DE1">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78E9177D" w14:textId="77777777" w:rsidR="001C41D7" w:rsidRPr="009F3DC7" w:rsidRDefault="001C41D7" w:rsidP="00626DE1">
            <w:pPr>
              <w:widowControl w:val="0"/>
              <w:jc w:val="center"/>
              <w:rPr>
                <w:rFonts w:ascii="GHEA Grapalat" w:hAnsi="GHEA Grapalat"/>
                <w:iCs/>
              </w:rPr>
            </w:pPr>
            <w:r w:rsidRPr="009F3DC7">
              <w:rPr>
                <w:rFonts w:ascii="GHEA Grapalat" w:hAnsi="GHEA Grapalat"/>
              </w:rPr>
              <w:t>___________________________</w:t>
            </w:r>
          </w:p>
          <w:p w14:paraId="21371FC2" w14:textId="77777777" w:rsidR="001C41D7" w:rsidRPr="00C8328C" w:rsidRDefault="001C41D7" w:rsidP="00626DE1">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1C41D7" w:rsidRPr="009F3DC7" w14:paraId="6E79E317" w14:textId="77777777" w:rsidTr="00626DE1">
        <w:trPr>
          <w:trHeight w:val="281"/>
          <w:tblCellSpacing w:w="7" w:type="dxa"/>
          <w:jc w:val="center"/>
        </w:trPr>
        <w:tc>
          <w:tcPr>
            <w:tcW w:w="0" w:type="auto"/>
            <w:vAlign w:val="center"/>
          </w:tcPr>
          <w:p w14:paraId="137B8DAE"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05F6F74C" w14:textId="77777777" w:rsidR="001C41D7" w:rsidRPr="009F3DC7" w:rsidRDefault="001C41D7" w:rsidP="00626DE1">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14:paraId="5509EA4E" w14:textId="77777777" w:rsidR="001C41D7" w:rsidRPr="009F3DC7" w:rsidRDefault="001C41D7" w:rsidP="001C41D7">
      <w:pPr>
        <w:widowControl w:val="0"/>
        <w:spacing w:after="160" w:line="360" w:lineRule="auto"/>
        <w:ind w:firstLine="567"/>
        <w:jc w:val="center"/>
        <w:rPr>
          <w:rFonts w:ascii="GHEA Grapalat" w:hAnsi="GHEA Grapalat" w:cs="Sylfaen"/>
          <w:b/>
        </w:rPr>
      </w:pPr>
    </w:p>
    <w:p w14:paraId="786EA366" w14:textId="77777777" w:rsidR="001C41D7" w:rsidRDefault="001C41D7" w:rsidP="001C41D7">
      <w:pPr>
        <w:rPr>
          <w:rFonts w:ascii="GHEA Grapalat" w:hAnsi="GHEA Grapalat" w:cs="Sylfaen"/>
          <w:b/>
        </w:rPr>
      </w:pPr>
      <w:r>
        <w:rPr>
          <w:rFonts w:ascii="GHEA Grapalat" w:hAnsi="GHEA Grapalat" w:cs="Sylfaen"/>
          <w:b/>
        </w:rPr>
        <w:br w:type="page"/>
      </w:r>
    </w:p>
    <w:p w14:paraId="477F83EE" w14:textId="77777777" w:rsidR="001C41D7" w:rsidRPr="009F3DC7" w:rsidRDefault="001C41D7" w:rsidP="001C41D7">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14:paraId="01F50F51" w14:textId="77777777" w:rsidR="001C41D7" w:rsidRPr="009F3DC7" w:rsidRDefault="001C41D7" w:rsidP="001C41D7">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31593F56" w14:textId="77777777" w:rsidR="001C41D7" w:rsidRPr="009F3DC7" w:rsidRDefault="001C41D7" w:rsidP="001C41D7">
      <w:pPr>
        <w:widowControl w:val="0"/>
        <w:spacing w:after="160" w:line="360" w:lineRule="auto"/>
        <w:jc w:val="center"/>
        <w:rPr>
          <w:rFonts w:ascii="GHEA Grapalat" w:hAnsi="GHEA Grapalat" w:cs="Sylfaen"/>
        </w:rPr>
      </w:pPr>
    </w:p>
    <w:p w14:paraId="47DFA6D4" w14:textId="77777777" w:rsidR="001C41D7" w:rsidRPr="008A435E" w:rsidRDefault="001C41D7" w:rsidP="001C41D7">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6A0FE2AA" w14:textId="77777777" w:rsidR="001C41D7" w:rsidRPr="00C8328C" w:rsidRDefault="001C41D7" w:rsidP="001C41D7">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7E7770D1" w14:textId="77777777" w:rsidR="001C41D7" w:rsidRPr="008A435E" w:rsidRDefault="001C41D7" w:rsidP="001C41D7">
      <w:pPr>
        <w:widowControl w:val="0"/>
        <w:tabs>
          <w:tab w:val="left" w:pos="360"/>
          <w:tab w:val="left" w:pos="540"/>
        </w:tabs>
        <w:spacing w:after="160" w:line="360" w:lineRule="auto"/>
        <w:ind w:firstLine="567"/>
        <w:jc w:val="both"/>
        <w:rPr>
          <w:rFonts w:ascii="GHEA Grapalat" w:hAnsi="GHEA Grapalat"/>
        </w:rPr>
      </w:pPr>
    </w:p>
    <w:p w14:paraId="472FF2B1" w14:textId="77777777" w:rsidR="001C41D7" w:rsidRPr="0086243C" w:rsidRDefault="001C41D7" w:rsidP="001C41D7">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157E5861" w14:textId="77777777" w:rsidR="001C41D7" w:rsidRPr="0086243C" w:rsidRDefault="001C41D7" w:rsidP="001C41D7">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2B11402E" w14:textId="77777777" w:rsidR="001C41D7" w:rsidRPr="0086243C" w:rsidRDefault="001C41D7" w:rsidP="001C41D7">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4FD7EE5D" w14:textId="77777777" w:rsidR="001C41D7" w:rsidRPr="0086243C" w:rsidRDefault="001C41D7" w:rsidP="001C41D7">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29E054D5" w14:textId="77777777" w:rsidR="001C41D7" w:rsidRPr="0086243C" w:rsidRDefault="001C41D7" w:rsidP="001C41D7">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1E232A33" w14:textId="77777777" w:rsidR="001C41D7" w:rsidRPr="0086243C" w:rsidRDefault="001C41D7" w:rsidP="001C41D7">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4616B08E" w14:textId="77777777" w:rsidR="001C41D7" w:rsidRPr="009F3DC7" w:rsidRDefault="001C41D7" w:rsidP="001C41D7">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6F80231B" w14:textId="77777777" w:rsidR="001C41D7" w:rsidRPr="000C342E" w:rsidRDefault="001C41D7" w:rsidP="001C41D7">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C41D7" w:rsidRPr="00C8328C" w14:paraId="387C52CE" w14:textId="77777777" w:rsidTr="00626DE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1CFB5C0" w14:textId="77777777" w:rsidR="001C41D7" w:rsidRPr="00C8328C" w:rsidRDefault="001C41D7" w:rsidP="00626DE1">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1C41D7" w:rsidRPr="00C8328C" w14:paraId="0B811F15" w14:textId="77777777" w:rsidTr="00626DE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4816A54" w14:textId="77777777" w:rsidR="001C41D7" w:rsidRPr="00C8328C" w:rsidRDefault="001C41D7" w:rsidP="00626DE1">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3D8C28D" w14:textId="77777777" w:rsidR="001C41D7" w:rsidRPr="00C8328C" w:rsidRDefault="001C41D7" w:rsidP="00626DE1">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DAC713D" w14:textId="77777777" w:rsidR="001C41D7" w:rsidRPr="00C8328C" w:rsidRDefault="001C41D7" w:rsidP="00626DE1">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1C41D7" w:rsidRPr="00C8328C" w14:paraId="43CED088" w14:textId="77777777" w:rsidTr="00626DE1">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922E16" w14:textId="77777777" w:rsidR="001C41D7" w:rsidRPr="00C8328C" w:rsidRDefault="001C41D7" w:rsidP="00626DE1">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49FEEA71" w14:textId="77777777" w:rsidR="001C41D7" w:rsidRPr="00C8328C" w:rsidRDefault="001C41D7" w:rsidP="00626DE1">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5374D2FB" w14:textId="77777777" w:rsidR="001C41D7" w:rsidRPr="00C8328C" w:rsidRDefault="001C41D7" w:rsidP="00626DE1">
            <w:pPr>
              <w:widowControl w:val="0"/>
              <w:spacing w:after="120"/>
              <w:rPr>
                <w:rFonts w:ascii="GHEA Grapalat" w:hAnsi="GHEA Grapalat" w:cs="Sylfaen"/>
                <w:sz w:val="16"/>
                <w:szCs w:val="16"/>
              </w:rPr>
            </w:pPr>
          </w:p>
        </w:tc>
      </w:tr>
      <w:tr w:rsidR="001C41D7" w:rsidRPr="00C8328C" w14:paraId="3B9773FB" w14:textId="77777777" w:rsidTr="00626DE1">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22DA14" w14:textId="77777777" w:rsidR="001C41D7" w:rsidRPr="00C8328C" w:rsidRDefault="001C41D7" w:rsidP="00626DE1">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041527F5" w14:textId="77777777" w:rsidR="001C41D7" w:rsidRPr="00C8328C" w:rsidRDefault="001C41D7" w:rsidP="00626DE1">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AAA8AB1" w14:textId="77777777" w:rsidR="001C41D7" w:rsidRPr="00C8328C" w:rsidRDefault="001C41D7" w:rsidP="00626DE1">
            <w:pPr>
              <w:widowControl w:val="0"/>
              <w:spacing w:after="120"/>
              <w:rPr>
                <w:rFonts w:ascii="GHEA Grapalat" w:hAnsi="GHEA Grapalat" w:cs="Sylfaen"/>
                <w:sz w:val="16"/>
                <w:szCs w:val="16"/>
              </w:rPr>
            </w:pPr>
          </w:p>
        </w:tc>
      </w:tr>
    </w:tbl>
    <w:p w14:paraId="3C492931" w14:textId="77777777" w:rsidR="001C41D7" w:rsidRPr="009F3DC7" w:rsidRDefault="001C41D7" w:rsidP="001C41D7">
      <w:pPr>
        <w:widowControl w:val="0"/>
        <w:tabs>
          <w:tab w:val="left" w:pos="360"/>
          <w:tab w:val="left" w:pos="540"/>
        </w:tabs>
        <w:spacing w:after="160" w:line="360" w:lineRule="auto"/>
        <w:ind w:firstLine="567"/>
        <w:jc w:val="both"/>
        <w:rPr>
          <w:rFonts w:ascii="GHEA Grapalat" w:hAnsi="GHEA Grapalat" w:cs="Sylfaen"/>
        </w:rPr>
      </w:pPr>
    </w:p>
    <w:p w14:paraId="5DBE21CD" w14:textId="77777777" w:rsidR="001C41D7" w:rsidRDefault="001C41D7" w:rsidP="001C41D7">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6223AFFB" w14:textId="77777777" w:rsidR="001C41D7" w:rsidRDefault="001C41D7" w:rsidP="001C41D7">
      <w:pPr>
        <w:rPr>
          <w:rFonts w:ascii="GHEA Grapalat" w:hAnsi="GHEA Grapalat"/>
        </w:rPr>
      </w:pPr>
      <w:r>
        <w:rPr>
          <w:rFonts w:ascii="GHEA Grapalat" w:hAnsi="GHEA Grapalat"/>
        </w:rPr>
        <w:br w:type="page"/>
      </w:r>
    </w:p>
    <w:p w14:paraId="0E23095A" w14:textId="77777777" w:rsidR="001C41D7" w:rsidRPr="009F3DC7" w:rsidRDefault="001C41D7" w:rsidP="001C41D7">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712A7B03" w14:textId="77777777" w:rsidR="001C41D7" w:rsidRPr="009F3DC7" w:rsidRDefault="001C41D7" w:rsidP="001C41D7">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30"/>
        <w:gridCol w:w="4813"/>
      </w:tblGrid>
      <w:tr w:rsidR="001C41D7" w:rsidRPr="009F3DC7" w14:paraId="5C105546" w14:textId="77777777" w:rsidTr="00626DE1">
        <w:tc>
          <w:tcPr>
            <w:tcW w:w="4785" w:type="dxa"/>
          </w:tcPr>
          <w:p w14:paraId="05BE2093" w14:textId="77777777" w:rsidR="001C41D7" w:rsidRPr="009F3DC7" w:rsidRDefault="001C41D7" w:rsidP="00626DE1">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14:paraId="69F44BE4" w14:textId="77777777" w:rsidR="001C41D7" w:rsidRPr="009F3DC7" w:rsidRDefault="001C41D7" w:rsidP="00626DE1">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14:paraId="79A44A66" w14:textId="77777777" w:rsidR="001C41D7" w:rsidRPr="009F3DC7" w:rsidRDefault="001C41D7" w:rsidP="001C41D7">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2EC72171" w14:textId="77777777" w:rsidR="001C41D7" w:rsidRPr="009F3DC7" w:rsidRDefault="001C41D7" w:rsidP="001C41D7">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1C41D7" w:rsidRPr="009F3DC7" w14:paraId="0C0B3C5E" w14:textId="77777777" w:rsidTr="00626DE1">
        <w:trPr>
          <w:tblCellSpacing w:w="7" w:type="dxa"/>
          <w:jc w:val="center"/>
        </w:trPr>
        <w:tc>
          <w:tcPr>
            <w:tcW w:w="0" w:type="auto"/>
            <w:vAlign w:val="center"/>
          </w:tcPr>
          <w:p w14:paraId="285AC598" w14:textId="77777777" w:rsidR="001C41D7" w:rsidRPr="009F3DC7" w:rsidRDefault="001C41D7" w:rsidP="00626DE1">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3D5B0E05" w14:textId="77777777" w:rsidR="001C41D7" w:rsidRPr="00C8328C" w:rsidRDefault="001C41D7" w:rsidP="00626DE1">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69359953" w14:textId="77777777" w:rsidR="001C41D7" w:rsidRPr="009F3DC7" w:rsidRDefault="001C41D7" w:rsidP="00626DE1">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4847F83E" w14:textId="77777777" w:rsidR="001C41D7" w:rsidRPr="00C8328C" w:rsidRDefault="001C41D7" w:rsidP="00626DE1">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1C41D7" w:rsidRPr="009F3DC7" w14:paraId="684D232D" w14:textId="77777777" w:rsidTr="00626DE1">
        <w:trPr>
          <w:tblCellSpacing w:w="7" w:type="dxa"/>
          <w:jc w:val="center"/>
        </w:trPr>
        <w:tc>
          <w:tcPr>
            <w:tcW w:w="0" w:type="auto"/>
            <w:vAlign w:val="center"/>
          </w:tcPr>
          <w:p w14:paraId="26178D75" w14:textId="77777777" w:rsidR="001C41D7" w:rsidRPr="0006766C" w:rsidRDefault="001C41D7" w:rsidP="00626DE1">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709A9AE4" w14:textId="77777777" w:rsidR="001C41D7" w:rsidRPr="0006766C" w:rsidRDefault="001C41D7" w:rsidP="00626DE1">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7635116A" w14:textId="77777777" w:rsidR="001C41D7" w:rsidRPr="0006766C" w:rsidRDefault="001C41D7" w:rsidP="00626DE1">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6CEA019F" w14:textId="77777777" w:rsidR="001C41D7" w:rsidRPr="00C8328C" w:rsidRDefault="001C41D7" w:rsidP="00626DE1">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724B5D45" w14:textId="77777777" w:rsidR="001C41D7" w:rsidRPr="009F3DC7" w:rsidRDefault="001C41D7" w:rsidP="001C41D7">
      <w:pPr>
        <w:widowControl w:val="0"/>
        <w:tabs>
          <w:tab w:val="left" w:pos="360"/>
          <w:tab w:val="left" w:pos="540"/>
        </w:tabs>
        <w:spacing w:after="160" w:line="360" w:lineRule="auto"/>
        <w:jc w:val="center"/>
        <w:rPr>
          <w:rFonts w:ascii="GHEA Grapalat" w:hAnsi="GHEA Grapalat" w:cs="Sylfaen"/>
          <w:b/>
          <w:bCs/>
        </w:rPr>
      </w:pPr>
    </w:p>
    <w:p w14:paraId="50461DCC" w14:textId="77777777" w:rsidR="001C41D7" w:rsidRPr="009F3DC7" w:rsidRDefault="001C41D7" w:rsidP="001C41D7">
      <w:pPr>
        <w:pStyle w:val="norm"/>
        <w:widowControl w:val="0"/>
        <w:spacing w:after="160" w:line="360" w:lineRule="auto"/>
        <w:ind w:firstLine="567"/>
        <w:jc w:val="center"/>
        <w:rPr>
          <w:rFonts w:ascii="GHEA Grapalat" w:hAnsi="GHEA Grapalat"/>
          <w:b/>
          <w:sz w:val="24"/>
          <w:szCs w:val="24"/>
        </w:rPr>
      </w:pPr>
    </w:p>
    <w:p w14:paraId="2CF1ED28" w14:textId="77777777" w:rsidR="001C41D7" w:rsidRDefault="001C41D7" w:rsidP="001C41D7">
      <w:pPr>
        <w:widowControl w:val="0"/>
        <w:spacing w:after="160"/>
        <w:ind w:left="-142" w:firstLine="142"/>
        <w:jc w:val="both"/>
        <w:rPr>
          <w:rFonts w:ascii="GHEA Grapalat" w:hAnsi="GHEA Grapalat"/>
          <w:i/>
        </w:rPr>
      </w:pPr>
    </w:p>
    <w:p w14:paraId="5823ED66" w14:textId="77777777" w:rsidR="001C41D7" w:rsidRDefault="001C41D7" w:rsidP="001C41D7">
      <w:pPr>
        <w:widowControl w:val="0"/>
        <w:spacing w:after="160"/>
        <w:ind w:left="-142" w:firstLine="142"/>
        <w:jc w:val="both"/>
        <w:rPr>
          <w:rFonts w:ascii="GHEA Grapalat" w:hAnsi="GHEA Grapalat"/>
          <w:i/>
        </w:rPr>
      </w:pPr>
    </w:p>
    <w:p w14:paraId="75574209" w14:textId="77777777" w:rsidR="001C41D7" w:rsidRDefault="001C41D7" w:rsidP="001C41D7">
      <w:pPr>
        <w:widowControl w:val="0"/>
        <w:spacing w:after="160"/>
        <w:ind w:left="-142" w:firstLine="142"/>
        <w:jc w:val="both"/>
        <w:rPr>
          <w:rFonts w:ascii="GHEA Grapalat" w:hAnsi="GHEA Grapalat"/>
          <w:i/>
        </w:rPr>
      </w:pPr>
    </w:p>
    <w:p w14:paraId="2F8D4743" w14:textId="77777777" w:rsidR="001C41D7" w:rsidRDefault="001C41D7" w:rsidP="001C41D7">
      <w:pPr>
        <w:widowControl w:val="0"/>
        <w:spacing w:after="160"/>
        <w:ind w:left="-142" w:firstLine="142"/>
        <w:jc w:val="both"/>
        <w:rPr>
          <w:rFonts w:ascii="GHEA Grapalat" w:hAnsi="GHEA Grapalat"/>
          <w:i/>
        </w:rPr>
      </w:pPr>
    </w:p>
    <w:p w14:paraId="59F38FB5" w14:textId="77777777" w:rsidR="001C41D7" w:rsidRDefault="001C41D7" w:rsidP="001C41D7">
      <w:pPr>
        <w:widowControl w:val="0"/>
        <w:spacing w:after="160"/>
        <w:ind w:left="-142" w:firstLine="142"/>
        <w:jc w:val="both"/>
        <w:rPr>
          <w:rFonts w:ascii="GHEA Grapalat" w:hAnsi="GHEA Grapalat"/>
          <w:i/>
        </w:rPr>
      </w:pPr>
    </w:p>
    <w:p w14:paraId="6FDCFFB2" w14:textId="77777777" w:rsidR="001C41D7" w:rsidRDefault="001C41D7" w:rsidP="001C41D7">
      <w:pPr>
        <w:widowControl w:val="0"/>
        <w:spacing w:after="160"/>
        <w:ind w:left="-142" w:firstLine="142"/>
        <w:jc w:val="both"/>
        <w:rPr>
          <w:rFonts w:ascii="GHEA Grapalat" w:hAnsi="GHEA Grapalat"/>
          <w:i/>
        </w:rPr>
      </w:pPr>
    </w:p>
    <w:p w14:paraId="0C4A53EA" w14:textId="77777777" w:rsidR="001C41D7" w:rsidRDefault="001C41D7" w:rsidP="001C41D7">
      <w:pPr>
        <w:widowControl w:val="0"/>
        <w:spacing w:after="160"/>
        <w:ind w:left="-142" w:firstLine="142"/>
        <w:jc w:val="both"/>
        <w:rPr>
          <w:rFonts w:ascii="GHEA Grapalat" w:hAnsi="GHEA Grapalat"/>
          <w:i/>
        </w:rPr>
      </w:pPr>
    </w:p>
    <w:p w14:paraId="1A82026A" w14:textId="77777777" w:rsidR="001C41D7" w:rsidRDefault="001C41D7" w:rsidP="001C41D7">
      <w:pPr>
        <w:widowControl w:val="0"/>
        <w:spacing w:after="160"/>
        <w:ind w:left="-142" w:firstLine="142"/>
        <w:jc w:val="both"/>
        <w:rPr>
          <w:rFonts w:ascii="GHEA Grapalat" w:hAnsi="GHEA Grapalat"/>
          <w:i/>
        </w:rPr>
      </w:pPr>
    </w:p>
    <w:p w14:paraId="08A35E26" w14:textId="77777777" w:rsidR="001C41D7" w:rsidRDefault="001C41D7" w:rsidP="001C41D7">
      <w:pPr>
        <w:widowControl w:val="0"/>
        <w:spacing w:after="160"/>
        <w:ind w:left="-142" w:firstLine="142"/>
        <w:jc w:val="both"/>
        <w:rPr>
          <w:rFonts w:ascii="GHEA Grapalat" w:hAnsi="GHEA Grapalat"/>
          <w:i/>
        </w:rPr>
      </w:pPr>
    </w:p>
    <w:p w14:paraId="7E5F8FC6" w14:textId="77777777" w:rsidR="001C41D7" w:rsidRDefault="001C41D7" w:rsidP="001C41D7">
      <w:pPr>
        <w:widowControl w:val="0"/>
        <w:spacing w:after="160"/>
        <w:ind w:left="-142" w:firstLine="142"/>
        <w:jc w:val="both"/>
        <w:rPr>
          <w:rFonts w:ascii="GHEA Grapalat" w:hAnsi="GHEA Grapalat"/>
          <w:i/>
        </w:rPr>
      </w:pPr>
    </w:p>
    <w:p w14:paraId="331B9312" w14:textId="77777777" w:rsidR="001C41D7" w:rsidRDefault="001C41D7" w:rsidP="001C41D7">
      <w:pPr>
        <w:widowControl w:val="0"/>
        <w:spacing w:after="160"/>
        <w:jc w:val="both"/>
        <w:rPr>
          <w:rFonts w:ascii="GHEA Grapalat" w:hAnsi="GHEA Grapalat"/>
          <w:i/>
          <w:lang w:val="hy-AM"/>
        </w:rPr>
      </w:pPr>
    </w:p>
    <w:p w14:paraId="43E5E1FF" w14:textId="77777777" w:rsidR="001C41D7" w:rsidRDefault="001C41D7" w:rsidP="001C41D7">
      <w:pPr>
        <w:widowControl w:val="0"/>
        <w:spacing w:after="160"/>
        <w:jc w:val="both"/>
        <w:rPr>
          <w:rFonts w:ascii="GHEA Grapalat" w:hAnsi="GHEA Grapalat"/>
          <w:i/>
          <w:lang w:val="hy-AM"/>
        </w:rPr>
      </w:pPr>
    </w:p>
    <w:p w14:paraId="651BBFE9" w14:textId="77777777" w:rsidR="001C41D7" w:rsidRDefault="001C41D7" w:rsidP="001C41D7">
      <w:pPr>
        <w:widowControl w:val="0"/>
        <w:spacing w:after="160"/>
        <w:jc w:val="both"/>
        <w:rPr>
          <w:rFonts w:ascii="GHEA Grapalat" w:hAnsi="GHEA Grapalat"/>
          <w:i/>
          <w:lang w:val="hy-AM"/>
        </w:rPr>
      </w:pPr>
    </w:p>
    <w:p w14:paraId="749E4A66" w14:textId="77777777" w:rsidR="001C41D7" w:rsidRPr="00CF4B1A" w:rsidRDefault="001C41D7" w:rsidP="001C41D7">
      <w:pPr>
        <w:widowControl w:val="0"/>
        <w:spacing w:after="160"/>
        <w:jc w:val="both"/>
        <w:rPr>
          <w:rFonts w:ascii="GHEA Grapalat" w:hAnsi="GHEA Grapalat"/>
          <w:i/>
          <w:lang w:val="hy-AM"/>
        </w:rPr>
      </w:pPr>
    </w:p>
    <w:p w14:paraId="77991573" w14:textId="77777777" w:rsidR="001C41D7" w:rsidRPr="00487F5A" w:rsidRDefault="001C41D7" w:rsidP="001C41D7">
      <w:pPr>
        <w:widowControl w:val="0"/>
        <w:jc w:val="right"/>
        <w:rPr>
          <w:rFonts w:ascii="GHEA Grapalat" w:hAnsi="GHEA Grapalat" w:cs="Sylfaen"/>
          <w:i/>
        </w:rPr>
      </w:pPr>
      <w:r w:rsidRPr="00487F5A">
        <w:rPr>
          <w:rFonts w:ascii="GHEA Grapalat" w:hAnsi="GHEA Grapalat"/>
          <w:i/>
        </w:rPr>
        <w:lastRenderedPageBreak/>
        <w:t>Приложение № 5</w:t>
      </w:r>
    </w:p>
    <w:p w14:paraId="46D8DA48" w14:textId="77777777" w:rsidR="001C41D7" w:rsidRPr="00487F5A" w:rsidRDefault="001C41D7" w:rsidP="001C41D7">
      <w:pPr>
        <w:widowControl w:val="0"/>
        <w:jc w:val="right"/>
        <w:rPr>
          <w:rFonts w:ascii="GHEA Grapalat" w:hAnsi="GHEA Grapalat" w:cs="Sylfaen"/>
          <w:i/>
        </w:rPr>
      </w:pPr>
      <w:r w:rsidRPr="00487F5A">
        <w:rPr>
          <w:rFonts w:ascii="GHEA Grapalat" w:hAnsi="GHEA Grapalat"/>
          <w:i/>
        </w:rPr>
        <w:t>к Договору под кодом</w:t>
      </w:r>
      <w:r w:rsidRPr="00487F5A">
        <w:rPr>
          <w:rFonts w:ascii="GHEA Grapalat" w:hAnsi="GHEA Grapalat"/>
          <w:i/>
          <w:lang w:val="hy-AM"/>
        </w:rPr>
        <w:t xml:space="preserve"> «      »</w:t>
      </w:r>
      <w:r w:rsidRPr="00487F5A">
        <w:rPr>
          <w:rFonts w:ascii="GHEA Grapalat" w:hAnsi="GHEA Grapalat"/>
          <w:i/>
        </w:rPr>
        <w:t xml:space="preserve"> </w:t>
      </w:r>
      <w:r w:rsidRPr="00487F5A">
        <w:rPr>
          <w:rFonts w:ascii="GHEA Grapalat" w:hAnsi="GHEA Grapalat" w:cs="Sylfaen"/>
          <w:i/>
        </w:rPr>
        <w:br/>
      </w:r>
      <w:r w:rsidRPr="00487F5A">
        <w:rPr>
          <w:rFonts w:ascii="GHEA Grapalat" w:hAnsi="GHEA Grapalat"/>
          <w:i/>
        </w:rPr>
        <w:t>заключенному "</w:t>
      </w:r>
      <w:r w:rsidRPr="00487F5A">
        <w:rPr>
          <w:rFonts w:ascii="GHEA Grapalat" w:hAnsi="GHEA Grapalat"/>
          <w:i/>
        </w:rPr>
        <w:tab/>
        <w:t xml:space="preserve"> "</w:t>
      </w:r>
      <w:r w:rsidRPr="00487F5A">
        <w:rPr>
          <w:rFonts w:ascii="GHEA Grapalat" w:hAnsi="GHEA Grapalat"/>
          <w:i/>
        </w:rPr>
        <w:tab/>
        <w:t>20</w:t>
      </w:r>
      <w:r w:rsidRPr="00487F5A">
        <w:rPr>
          <w:rFonts w:ascii="GHEA Grapalat" w:hAnsi="GHEA Grapalat"/>
          <w:i/>
        </w:rPr>
        <w:tab/>
        <w:t xml:space="preserve">  г.</w:t>
      </w:r>
    </w:p>
    <w:p w14:paraId="083ADF97" w14:textId="77777777" w:rsidR="001C41D7" w:rsidRPr="00487F5A" w:rsidRDefault="001C41D7" w:rsidP="001C41D7">
      <w:pPr>
        <w:jc w:val="center"/>
        <w:rPr>
          <w:rFonts w:ascii="GHEA Grapalat" w:hAnsi="GHEA Grapalat" w:cs="GHEA Grapalat"/>
        </w:rPr>
      </w:pPr>
    </w:p>
    <w:p w14:paraId="55A058C1" w14:textId="77777777" w:rsidR="001C41D7" w:rsidRPr="00487F5A" w:rsidRDefault="001C41D7" w:rsidP="001C41D7">
      <w:pPr>
        <w:jc w:val="center"/>
        <w:rPr>
          <w:rFonts w:ascii="GHEA Grapalat" w:hAnsi="GHEA Grapalat" w:cs="GHEA Grapalat"/>
        </w:rPr>
      </w:pPr>
      <w:r w:rsidRPr="00487F5A">
        <w:rPr>
          <w:rFonts w:ascii="GHEA Grapalat" w:hAnsi="GHEA Grapalat" w:cs="GHEA Grapalat"/>
        </w:rPr>
        <w:t>УВЕДОМЛЕНИЕ</w:t>
      </w:r>
    </w:p>
    <w:p w14:paraId="0379C719" w14:textId="77777777" w:rsidR="001C41D7" w:rsidRPr="00487F5A" w:rsidRDefault="001C41D7" w:rsidP="001C41D7">
      <w:pPr>
        <w:jc w:val="center"/>
        <w:rPr>
          <w:rFonts w:ascii="GHEA Grapalat" w:hAnsi="GHEA Grapalat" w:cs="GHEA Grapalat"/>
          <w:lang w:val="hy-AM"/>
        </w:rPr>
      </w:pPr>
    </w:p>
    <w:p w14:paraId="71D7BB88" w14:textId="77777777" w:rsidR="001C41D7" w:rsidRPr="00487F5A" w:rsidRDefault="001C41D7" w:rsidP="001C41D7">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487F5A">
        <w:rPr>
          <w:rFonts w:ascii="GHEA Grapalat" w:hAnsi="GHEA Grapalat"/>
        </w:rPr>
        <w:t>з</w:t>
      </w:r>
      <w:r w:rsidRPr="00487F5A">
        <w:rPr>
          <w:rFonts w:ascii="GHEA Grapalat" w:hAnsi="GHEA Grapalat" w:cs="Sylfaen"/>
          <w:sz w:val="20"/>
          <w:szCs w:val="20"/>
        </w:rPr>
        <w:t>аявляет, что</w:t>
      </w:r>
      <w:r w:rsidRPr="00487F5A">
        <w:rPr>
          <w:rFonts w:ascii="GHEA Grapalat" w:hAnsi="GHEA Grapalat" w:cs="Arial"/>
          <w:sz w:val="20"/>
          <w:szCs w:val="20"/>
        </w:rPr>
        <w:t>:</w:t>
      </w:r>
      <w:r w:rsidRPr="00487F5A">
        <w:rPr>
          <w:rFonts w:ascii="GHEA Grapalat" w:hAnsi="GHEA Grapalat" w:cs="Arial"/>
          <w:sz w:val="20"/>
          <w:szCs w:val="20"/>
          <w:lang w:val="es-ES"/>
        </w:rPr>
        <w:t xml:space="preserve">  </w:t>
      </w:r>
    </w:p>
    <w:p w14:paraId="7C424C1C" w14:textId="77777777" w:rsidR="001C41D7" w:rsidRPr="00487F5A" w:rsidRDefault="001C41D7" w:rsidP="001C41D7">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финансового</w:t>
      </w:r>
      <w:proofErr w:type="spellEnd"/>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агента</w:t>
      </w:r>
      <w:proofErr w:type="spellEnd"/>
    </w:p>
    <w:p w14:paraId="166ECA2E" w14:textId="77777777" w:rsidR="001C41D7" w:rsidRPr="00487F5A" w:rsidRDefault="001C41D7" w:rsidP="001C41D7">
      <w:pPr>
        <w:rPr>
          <w:rFonts w:ascii="GHEA Grapalat" w:hAnsi="GHEA Grapalat"/>
          <w:vertAlign w:val="superscript"/>
          <w:lang w:val="es-ES"/>
        </w:rPr>
      </w:pPr>
    </w:p>
    <w:p w14:paraId="334F11DD" w14:textId="77777777" w:rsidR="001C41D7" w:rsidRPr="00487F5A" w:rsidRDefault="001C41D7">
      <w:pPr>
        <w:pStyle w:val="ListParagraph"/>
        <w:numPr>
          <w:ilvl w:val="0"/>
          <w:numId w:val="9"/>
        </w:numPr>
        <w:contextualSpacing/>
        <w:jc w:val="both"/>
        <w:rPr>
          <w:rFonts w:ascii="GHEA Grapalat" w:hAnsi="GHEA Grapalat"/>
          <w:u w:val="single"/>
          <w:lang w:val="es-ES"/>
        </w:rPr>
      </w:pPr>
      <w:r w:rsidRPr="00487F5A">
        <w:rPr>
          <w:rFonts w:ascii="GHEA Grapalat" w:hAnsi="GHEA Grapalat"/>
          <w:sz w:val="20"/>
          <w:szCs w:val="20"/>
        </w:rPr>
        <w:t>В рамках заключенного между</w:t>
      </w:r>
      <w:r w:rsidRPr="00487F5A">
        <w:rPr>
          <w:rFonts w:ascii="GHEA Grapalat" w:hAnsi="GHEA Grapalat"/>
        </w:rPr>
        <w:t xml:space="preserve">   ----------------------</w:t>
      </w:r>
      <w:r w:rsidRPr="00487F5A">
        <w:rPr>
          <w:rFonts w:ascii="GHEA Grapalat" w:hAnsi="GHEA Grapalat"/>
          <w:lang w:val="hy-AM"/>
        </w:rPr>
        <w:t xml:space="preserve"> </w:t>
      </w:r>
      <w:r w:rsidRPr="00487F5A">
        <w:rPr>
          <w:rFonts w:ascii="GHEA Grapalat" w:hAnsi="GHEA Grapalat"/>
          <w:sz w:val="20"/>
          <w:szCs w:val="20"/>
        </w:rPr>
        <w:t>- ом   и</w:t>
      </w:r>
      <w:r w:rsidRPr="00487F5A">
        <w:rPr>
          <w:rFonts w:ascii="GHEA Grapalat" w:hAnsi="GHEA Grapalat"/>
        </w:rPr>
        <w:t xml:space="preserve"> ---------------------------- </w:t>
      </w:r>
      <w:r w:rsidRPr="00487F5A">
        <w:rPr>
          <w:rFonts w:ascii="GHEA Grapalat" w:hAnsi="GHEA Grapalat"/>
          <w:sz w:val="20"/>
          <w:szCs w:val="20"/>
        </w:rPr>
        <w:t>-ом</w:t>
      </w:r>
      <w:r w:rsidRPr="00487F5A">
        <w:rPr>
          <w:rFonts w:ascii="GHEA Grapalat" w:hAnsi="GHEA Grapalat"/>
        </w:rPr>
        <w:t xml:space="preserve">                              </w:t>
      </w:r>
    </w:p>
    <w:p w14:paraId="7B6D2C3D" w14:textId="77777777" w:rsidR="001C41D7" w:rsidRPr="00487F5A" w:rsidRDefault="001C41D7" w:rsidP="001C41D7">
      <w:pPr>
        <w:rPr>
          <w:rFonts w:ascii="GHEA Grapalat" w:hAnsi="GHEA Grapalat" w:cs="Sylfaen"/>
          <w:vertAlign w:val="superscript"/>
        </w:rPr>
      </w:pPr>
      <w:r w:rsidRPr="00487F5A">
        <w:rPr>
          <w:rFonts w:ascii="GHEA Grapalat" w:hAnsi="GHEA Grapalat" w:cs="Sylfaen"/>
          <w:vertAlign w:val="superscript"/>
          <w:lang w:val="es-ES"/>
        </w:rPr>
        <w:t xml:space="preserve">                                                                                     </w:t>
      </w:r>
      <w:r w:rsidRPr="00487F5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заказчика</w:t>
      </w:r>
      <w:r w:rsidRPr="00487F5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26472203" w14:textId="77777777" w:rsidR="001C41D7" w:rsidRPr="00487F5A" w:rsidRDefault="001C41D7" w:rsidP="001C41D7">
      <w:pPr>
        <w:rPr>
          <w:rFonts w:ascii="GHEA Grapalat" w:hAnsi="GHEA Grapalat" w:cs="Sylfaen"/>
          <w:vertAlign w:val="superscript"/>
        </w:rPr>
      </w:pPr>
      <w:r w:rsidRPr="00487F5A">
        <w:rPr>
          <w:rFonts w:ascii="GHEA Grapalat" w:hAnsi="GHEA Grapalat" w:cs="Sylfaen"/>
          <w:sz w:val="20"/>
          <w:szCs w:val="20"/>
          <w:lang w:val="es-ES"/>
        </w:rPr>
        <w:t xml:space="preserve">   «--»</w:t>
      </w:r>
      <w:r w:rsidRPr="00487F5A">
        <w:rPr>
          <w:rFonts w:ascii="GHEA Grapalat" w:hAnsi="GHEA Grapalat" w:cs="Sylfaen"/>
          <w:sz w:val="20"/>
          <w:szCs w:val="20"/>
        </w:rPr>
        <w:t xml:space="preserve"> </w:t>
      </w:r>
      <w:r w:rsidRPr="00487F5A">
        <w:rPr>
          <w:rFonts w:ascii="GHEA Grapalat" w:hAnsi="GHEA Grapalat" w:cs="Sylfaen"/>
          <w:sz w:val="20"/>
          <w:szCs w:val="20"/>
          <w:lang w:val="es-ES"/>
        </w:rPr>
        <w:t>20</w:t>
      </w:r>
      <w:r w:rsidRPr="00487F5A">
        <w:rPr>
          <w:rFonts w:ascii="GHEA Grapalat" w:hAnsi="GHEA Grapalat" w:cs="Sylfaen"/>
          <w:sz w:val="20"/>
          <w:szCs w:val="20"/>
        </w:rPr>
        <w:t>г</w:t>
      </w:r>
      <w:r w:rsidRPr="00487F5A">
        <w:rPr>
          <w:rFonts w:ascii="GHEA Grapalat" w:hAnsi="GHEA Grapalat" w:cs="Sylfaen"/>
          <w:sz w:val="20"/>
          <w:szCs w:val="20"/>
          <w:lang w:val="es-ES"/>
        </w:rPr>
        <w:t>.</w:t>
      </w:r>
      <w:r w:rsidRPr="00487F5A">
        <w:rPr>
          <w:rFonts w:ascii="GHEA Grapalat" w:hAnsi="GHEA Grapalat" w:cs="Sylfaen"/>
          <w:sz w:val="20"/>
          <w:szCs w:val="20"/>
        </w:rPr>
        <w:t xml:space="preserve">договора под 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___</w:t>
      </w:r>
      <w:r w:rsidRPr="00487F5A">
        <w:rPr>
          <w:rFonts w:ascii="GHEA Grapalat" w:hAnsi="GHEA Grapalat" w:cs="Arial"/>
          <w:i/>
          <w:sz w:val="20"/>
          <w:szCs w:val="20"/>
          <w:shd w:val="clear" w:color="auto" w:fill="FFFFFF"/>
          <w:lang w:val="hy-AM"/>
        </w:rPr>
        <w:t>«________»</w:t>
      </w:r>
      <w:r w:rsidRPr="00487F5A">
        <w:rPr>
          <w:rFonts w:ascii="GHEA Grapalat" w:hAnsi="GHEA Grapalat"/>
          <w:i/>
          <w:sz w:val="20"/>
          <w:szCs w:val="20"/>
          <w:u w:val="single"/>
        </w:rPr>
        <w:t xml:space="preserve">__ </w:t>
      </w:r>
      <w:r w:rsidRPr="00487F5A">
        <w:rPr>
          <w:rFonts w:ascii="GHEA Grapalat" w:hAnsi="GHEA Grapalat"/>
          <w:sz w:val="20"/>
          <w:szCs w:val="20"/>
        </w:rPr>
        <w:t>(</w:t>
      </w:r>
      <w:r w:rsidRPr="00487F5A">
        <w:rPr>
          <w:rFonts w:ascii="GHEA Grapalat" w:hAnsi="GHEA Grapalat" w:cs="Sylfaen"/>
          <w:sz w:val="20"/>
          <w:szCs w:val="20"/>
        </w:rPr>
        <w:t>далее-Договор</w:t>
      </w:r>
      <w:r w:rsidRPr="00487F5A">
        <w:rPr>
          <w:rFonts w:ascii="GHEA Grapalat" w:hAnsi="GHEA Grapalat" w:cs="Sylfaen"/>
          <w:sz w:val="20"/>
          <w:szCs w:val="20"/>
          <w:lang w:val="es-ES"/>
        </w:rPr>
        <w:t>)</w:t>
      </w:r>
      <w:r w:rsidRPr="00487F5A">
        <w:rPr>
          <w:rFonts w:ascii="GHEA Grapalat" w:hAnsi="GHEA Grapalat" w:cs="Sylfaen"/>
          <w:sz w:val="20"/>
          <w:szCs w:val="20"/>
        </w:rPr>
        <w:t xml:space="preserve">, между мной </w:t>
      </w:r>
      <w:r w:rsidRPr="00487F5A">
        <w:rPr>
          <w:rFonts w:ascii="GHEA Grapalat" w:hAnsi="GHEA Grapalat" w:cs="Sylfaen"/>
          <w:sz w:val="20"/>
          <w:szCs w:val="20"/>
          <w:lang w:val="hy-AM"/>
        </w:rPr>
        <w:t xml:space="preserve"> </w:t>
      </w:r>
      <w:r w:rsidRPr="00487F5A">
        <w:rPr>
          <w:rFonts w:ascii="GHEA Grapalat" w:hAnsi="GHEA Grapalat" w:cs="Sylfaen"/>
          <w:sz w:val="20"/>
          <w:szCs w:val="20"/>
        </w:rPr>
        <w:t>и -------------- - ом</w:t>
      </w:r>
    </w:p>
    <w:p w14:paraId="11F09EB1" w14:textId="77777777" w:rsidR="001C41D7" w:rsidRPr="00487F5A" w:rsidRDefault="001C41D7" w:rsidP="001C41D7">
      <w:pPr>
        <w:rPr>
          <w:rFonts w:ascii="GHEA Grapalat" w:hAnsi="GHEA Grapalat"/>
          <w:u w:val="single"/>
          <w:lang w:val="es-ES"/>
        </w:rPr>
      </w:pPr>
      <w:r w:rsidRPr="00487F5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5704985C" w14:textId="77777777" w:rsidR="001C41D7" w:rsidRPr="00487F5A" w:rsidRDefault="001C41D7" w:rsidP="001C41D7">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20  </w:t>
      </w:r>
      <w:r w:rsidRPr="00487F5A">
        <w:rPr>
          <w:rFonts w:ascii="GHEA Grapalat" w:hAnsi="GHEA Grapalat" w:cs="Sylfaen"/>
          <w:sz w:val="20"/>
          <w:szCs w:val="20"/>
        </w:rPr>
        <w:t xml:space="preserve">года </w:t>
      </w:r>
      <w:r w:rsidRPr="00487F5A">
        <w:rPr>
          <w:rFonts w:ascii="GHEA Grapalat" w:hAnsi="GHEA Grapalat" w:cs="Sylfaen"/>
          <w:sz w:val="20"/>
          <w:szCs w:val="20"/>
          <w:lang w:val="es-ES"/>
        </w:rPr>
        <w:t xml:space="preserve"> </w:t>
      </w:r>
      <w:r w:rsidRPr="00487F5A">
        <w:rPr>
          <w:rFonts w:ascii="GHEA Grapalat" w:hAnsi="GHEA Grapalat"/>
          <w:sz w:val="20"/>
          <w:szCs w:val="20"/>
        </w:rPr>
        <w:t>заключен</w:t>
      </w:r>
      <w:r w:rsidRPr="00487F5A">
        <w:rPr>
          <w:rFonts w:ascii="GHEA Grapalat" w:hAnsi="GHEA Grapalat" w:cs="Sylfaen"/>
          <w:sz w:val="20"/>
          <w:szCs w:val="20"/>
          <w:lang w:val="es-ES"/>
        </w:rPr>
        <w:t xml:space="preserve"> </w:t>
      </w:r>
      <w:r w:rsidRPr="00487F5A">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487F5A">
        <w:rPr>
          <w:rFonts w:ascii="GHEA Grapalat" w:hAnsi="GHEA Grapalat"/>
        </w:rPr>
        <w:t>.</w:t>
      </w:r>
      <w:r w:rsidRPr="00487F5A">
        <w:rPr>
          <w:rFonts w:ascii="GHEA Grapalat" w:hAnsi="GHEA Grapalat" w:cs="Sylfaen"/>
          <w:sz w:val="20"/>
          <w:szCs w:val="20"/>
          <w:lang w:val="es-ES"/>
        </w:rPr>
        <w:t xml:space="preserve"> </w:t>
      </w:r>
    </w:p>
    <w:p w14:paraId="6655D3C4" w14:textId="77777777" w:rsidR="001C41D7" w:rsidRPr="00487F5A" w:rsidRDefault="001C41D7" w:rsidP="001C41D7">
      <w:pPr>
        <w:rPr>
          <w:rFonts w:ascii="GHEA Grapalat" w:hAnsi="GHEA Grapalat" w:cs="Sylfaen"/>
          <w:sz w:val="20"/>
          <w:szCs w:val="20"/>
          <w:lang w:val="es-ES"/>
        </w:rPr>
      </w:pPr>
    </w:p>
    <w:p w14:paraId="05A9F7F3" w14:textId="77777777" w:rsidR="001C41D7" w:rsidRPr="00487F5A" w:rsidRDefault="001C41D7">
      <w:pPr>
        <w:pStyle w:val="ListParagraph"/>
        <w:numPr>
          <w:ilvl w:val="0"/>
          <w:numId w:val="9"/>
        </w:numPr>
        <w:contextualSpacing/>
        <w:jc w:val="both"/>
        <w:rPr>
          <w:rFonts w:ascii="GHEA Grapalat" w:hAnsi="GHEA Grapalat" w:cs="Sylfaen"/>
          <w:sz w:val="20"/>
          <w:szCs w:val="20"/>
        </w:rPr>
      </w:pPr>
      <w:r w:rsidRPr="00487F5A">
        <w:rPr>
          <w:rFonts w:ascii="GHEA Grapalat" w:hAnsi="GHEA Grapalat" w:cs="Sylfaen"/>
          <w:sz w:val="20"/>
          <w:szCs w:val="20"/>
        </w:rPr>
        <w:t>Согласен с условиями изложенными в пункте 8.12 .</w:t>
      </w:r>
    </w:p>
    <w:p w14:paraId="6499CE69" w14:textId="77777777" w:rsidR="001C41D7" w:rsidRPr="00487F5A" w:rsidRDefault="001C41D7" w:rsidP="001C41D7">
      <w:pPr>
        <w:jc w:val="center"/>
        <w:rPr>
          <w:rFonts w:ascii="GHEA Grapalat" w:hAnsi="GHEA Grapalat" w:cs="GHEA Grapalat"/>
          <w:lang w:val="es-ES"/>
        </w:rPr>
      </w:pPr>
    </w:p>
    <w:p w14:paraId="7B9087A1" w14:textId="77777777" w:rsidR="001C41D7" w:rsidRPr="00487F5A" w:rsidRDefault="001C41D7" w:rsidP="001C41D7">
      <w:pPr>
        <w:jc w:val="center"/>
        <w:rPr>
          <w:rFonts w:ascii="GHEA Grapalat" w:hAnsi="GHEA Grapalat" w:cs="Sylfaen"/>
          <w:b/>
          <w:lang w:val="es-ES"/>
        </w:rPr>
      </w:pPr>
    </w:p>
    <w:p w14:paraId="72B0247F" w14:textId="77777777" w:rsidR="001C41D7" w:rsidRPr="00487F5A" w:rsidRDefault="001C41D7" w:rsidP="001C41D7">
      <w:pPr>
        <w:ind w:left="720" w:firstLine="720"/>
        <w:rPr>
          <w:rFonts w:ascii="GHEA Grapalat" w:hAnsi="GHEA Grapalat"/>
          <w:sz w:val="20"/>
          <w:lang w:val="hy-AM"/>
        </w:rPr>
      </w:pPr>
      <w:r w:rsidRPr="00487F5A">
        <w:rPr>
          <w:rFonts w:ascii="GHEA Grapalat" w:hAnsi="GHEA Grapalat"/>
          <w:sz w:val="20"/>
          <w:lang w:val="es-ES"/>
        </w:rPr>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6A750376" w14:textId="77777777" w:rsidR="001C41D7" w:rsidRPr="00487F5A" w:rsidRDefault="001C41D7" w:rsidP="001C41D7">
      <w:pPr>
        <w:rPr>
          <w:rFonts w:ascii="GHEA Grapalat" w:hAnsi="GHEA Grapalat"/>
          <w:sz w:val="20"/>
          <w:vertAlign w:val="superscript"/>
          <w:lang w:val="hy-AM"/>
        </w:rPr>
      </w:pPr>
      <w:r w:rsidRPr="00487F5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487F5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2612B24A" w14:textId="77777777" w:rsidR="001C41D7" w:rsidRPr="00487F5A" w:rsidRDefault="001C41D7" w:rsidP="001C41D7">
      <w:pPr>
        <w:jc w:val="right"/>
        <w:rPr>
          <w:rFonts w:ascii="GHEA Grapalat" w:hAnsi="GHEA Grapalat"/>
          <w:sz w:val="20"/>
          <w:lang w:val="hy-AM"/>
        </w:rPr>
      </w:pPr>
      <w:r w:rsidRPr="00487F5A">
        <w:rPr>
          <w:rFonts w:ascii="GHEA Grapalat" w:hAnsi="GHEA Grapalat"/>
          <w:sz w:val="20"/>
          <w:lang w:val="hy-AM"/>
        </w:rPr>
        <w:t xml:space="preserve">    </w:t>
      </w:r>
    </w:p>
    <w:p w14:paraId="364E945B" w14:textId="77777777" w:rsidR="001C41D7" w:rsidRPr="00487F5A" w:rsidRDefault="001C41D7" w:rsidP="001C41D7">
      <w:pPr>
        <w:jc w:val="center"/>
        <w:rPr>
          <w:rFonts w:ascii="GHEA Grapalat" w:hAnsi="GHEA Grapalat" w:cs="Sylfaen"/>
          <w:sz w:val="16"/>
          <w:szCs w:val="16"/>
          <w:lang w:val="es-ES"/>
        </w:rPr>
      </w:pPr>
      <w:r w:rsidRPr="00487F5A">
        <w:rPr>
          <w:rFonts w:ascii="GHEA Grapalat" w:hAnsi="GHEA Grapalat"/>
          <w:sz w:val="16"/>
          <w:szCs w:val="16"/>
        </w:rPr>
        <w:t xml:space="preserve">                                                                                                      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7F9E27DE" w14:textId="77777777" w:rsidR="001C41D7" w:rsidRPr="00487F5A" w:rsidRDefault="001C41D7" w:rsidP="001C41D7">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716C746B" w14:textId="77777777" w:rsidR="001C41D7" w:rsidRPr="00487F5A" w:rsidRDefault="001C41D7" w:rsidP="001C41D7">
      <w:pPr>
        <w:jc w:val="center"/>
        <w:rPr>
          <w:rFonts w:ascii="GHEA Grapalat" w:hAnsi="GHEA Grapalat" w:cs="Sylfaen"/>
          <w:sz w:val="16"/>
          <w:szCs w:val="16"/>
          <w:lang w:val="es-ES"/>
        </w:rPr>
      </w:pPr>
    </w:p>
    <w:p w14:paraId="68BB27FA" w14:textId="77777777" w:rsidR="001C41D7" w:rsidRPr="00487F5A" w:rsidRDefault="001C41D7" w:rsidP="001C41D7">
      <w:pPr>
        <w:jc w:val="right"/>
        <w:rPr>
          <w:rFonts w:ascii="GHEA Grapalat" w:hAnsi="GHEA Grapalat"/>
          <w:sz w:val="20"/>
          <w:lang w:val="hy-AM"/>
        </w:rPr>
      </w:pPr>
      <w:r w:rsidRPr="00487F5A">
        <w:rPr>
          <w:rFonts w:ascii="GHEA Grapalat" w:hAnsi="GHEA Grapalat" w:cs="Sylfaen"/>
          <w:sz w:val="20"/>
          <w:szCs w:val="20"/>
          <w:lang w:val="es-ES"/>
        </w:rPr>
        <w:t xml:space="preserve">«--»         20  </w:t>
      </w:r>
      <w:r w:rsidRPr="00487F5A">
        <w:rPr>
          <w:rFonts w:ascii="GHEA Grapalat" w:hAnsi="GHEA Grapalat" w:cs="Sylfaen"/>
          <w:sz w:val="20"/>
          <w:szCs w:val="20"/>
        </w:rPr>
        <w:t>г.</w:t>
      </w:r>
      <w:r w:rsidRPr="00487F5A">
        <w:rPr>
          <w:rFonts w:ascii="GHEA Grapalat" w:hAnsi="GHEA Grapalat"/>
          <w:sz w:val="20"/>
          <w:lang w:val="hy-AM"/>
        </w:rPr>
        <w:tab/>
        <w:t xml:space="preserve"> </w:t>
      </w:r>
    </w:p>
    <w:p w14:paraId="6EF98C71" w14:textId="77777777" w:rsidR="001C41D7" w:rsidRPr="00B138F3" w:rsidRDefault="001C41D7" w:rsidP="001C41D7">
      <w:pPr>
        <w:rPr>
          <w:rFonts w:ascii="GHEA Grapalat" w:hAnsi="GHEA Grapalat"/>
          <w:i/>
        </w:rPr>
      </w:pPr>
    </w:p>
    <w:p w14:paraId="768DB718" w14:textId="77777777" w:rsidR="001C41D7" w:rsidRDefault="001C41D7" w:rsidP="001C41D7">
      <w:pPr>
        <w:jc w:val="center"/>
        <w:rPr>
          <w:rFonts w:ascii="GHEA Grapalat" w:hAnsi="GHEA Grapalat"/>
          <w:bCs/>
          <w:sz w:val="22"/>
          <w:szCs w:val="22"/>
        </w:rPr>
      </w:pPr>
    </w:p>
    <w:p w14:paraId="35B61139" w14:textId="77777777" w:rsidR="001C41D7" w:rsidRDefault="001C41D7" w:rsidP="001C41D7">
      <w:pPr>
        <w:jc w:val="center"/>
        <w:rPr>
          <w:rFonts w:ascii="GHEA Grapalat" w:hAnsi="GHEA Grapalat"/>
          <w:bCs/>
          <w:sz w:val="22"/>
          <w:szCs w:val="22"/>
        </w:rPr>
      </w:pPr>
    </w:p>
    <w:p w14:paraId="24BF9B24" w14:textId="77777777" w:rsidR="001C41D7" w:rsidRDefault="001C41D7" w:rsidP="001C41D7">
      <w:pPr>
        <w:jc w:val="center"/>
        <w:rPr>
          <w:rFonts w:ascii="GHEA Grapalat" w:hAnsi="GHEA Grapalat"/>
          <w:bCs/>
          <w:sz w:val="22"/>
          <w:szCs w:val="22"/>
        </w:rPr>
      </w:pPr>
    </w:p>
    <w:p w14:paraId="65AF68FA" w14:textId="77777777" w:rsidR="001C41D7" w:rsidRDefault="001C41D7" w:rsidP="001C41D7">
      <w:pPr>
        <w:jc w:val="center"/>
        <w:rPr>
          <w:rFonts w:ascii="GHEA Grapalat" w:hAnsi="GHEA Grapalat"/>
          <w:bCs/>
          <w:sz w:val="22"/>
          <w:szCs w:val="22"/>
        </w:rPr>
      </w:pPr>
    </w:p>
    <w:p w14:paraId="155B21CE" w14:textId="77777777" w:rsidR="001C41D7" w:rsidRDefault="001C41D7" w:rsidP="001C41D7">
      <w:pPr>
        <w:jc w:val="center"/>
        <w:rPr>
          <w:rFonts w:ascii="GHEA Grapalat" w:hAnsi="GHEA Grapalat"/>
          <w:bCs/>
          <w:sz w:val="22"/>
          <w:szCs w:val="22"/>
        </w:rPr>
      </w:pPr>
    </w:p>
    <w:p w14:paraId="642C8D49" w14:textId="77777777" w:rsidR="001C41D7" w:rsidRDefault="001C41D7" w:rsidP="001C41D7">
      <w:pPr>
        <w:jc w:val="center"/>
        <w:rPr>
          <w:rFonts w:ascii="GHEA Grapalat" w:hAnsi="GHEA Grapalat"/>
          <w:bCs/>
          <w:sz w:val="22"/>
          <w:szCs w:val="22"/>
        </w:rPr>
      </w:pPr>
    </w:p>
    <w:p w14:paraId="1C35253B" w14:textId="77777777" w:rsidR="001C41D7" w:rsidRDefault="001C41D7" w:rsidP="001C41D7">
      <w:pPr>
        <w:jc w:val="center"/>
        <w:rPr>
          <w:rFonts w:ascii="GHEA Grapalat" w:hAnsi="GHEA Grapalat"/>
          <w:bCs/>
          <w:sz w:val="22"/>
          <w:szCs w:val="22"/>
        </w:rPr>
      </w:pPr>
    </w:p>
    <w:p w14:paraId="3DE1F7A4" w14:textId="77777777" w:rsidR="001C41D7" w:rsidRDefault="001C41D7" w:rsidP="001C41D7">
      <w:pPr>
        <w:jc w:val="center"/>
        <w:rPr>
          <w:rFonts w:ascii="GHEA Grapalat" w:hAnsi="GHEA Grapalat"/>
          <w:bCs/>
          <w:sz w:val="22"/>
          <w:szCs w:val="22"/>
        </w:rPr>
      </w:pPr>
    </w:p>
    <w:p w14:paraId="20E612B1" w14:textId="77777777" w:rsidR="001C41D7" w:rsidRDefault="001C41D7" w:rsidP="001C41D7">
      <w:pPr>
        <w:jc w:val="center"/>
        <w:rPr>
          <w:rFonts w:ascii="GHEA Grapalat" w:hAnsi="GHEA Grapalat"/>
          <w:bCs/>
          <w:sz w:val="22"/>
          <w:szCs w:val="22"/>
        </w:rPr>
      </w:pPr>
    </w:p>
    <w:p w14:paraId="3567C80C" w14:textId="77777777" w:rsidR="001C41D7" w:rsidRPr="00553748" w:rsidRDefault="001C41D7" w:rsidP="001C41D7">
      <w:pPr>
        <w:jc w:val="center"/>
        <w:rPr>
          <w:rFonts w:ascii="GHEA Grapalat" w:hAnsi="GHEA Grapalat"/>
          <w:i/>
        </w:rPr>
      </w:pPr>
    </w:p>
    <w:p w14:paraId="69725397" w14:textId="77777777" w:rsidR="001C41D7" w:rsidRDefault="001C41D7" w:rsidP="001C41D7">
      <w:pPr>
        <w:rPr>
          <w:rFonts w:ascii="GHEA Grapalat" w:hAnsi="GHEA Grapalat"/>
          <w:i/>
          <w:lang w:val="hy-AM"/>
        </w:rPr>
      </w:pPr>
    </w:p>
    <w:p w14:paraId="61FDC2E3" w14:textId="77777777" w:rsidR="001C41D7" w:rsidRDefault="001C41D7" w:rsidP="001C41D7">
      <w:pPr>
        <w:framePr w:w="17625" w:wrap="auto" w:hAnchor="text" w:x="900"/>
        <w:widowControl w:val="0"/>
        <w:spacing w:after="160" w:line="360" w:lineRule="auto"/>
        <w:rPr>
          <w:rFonts w:ascii="GHEA Grapalat" w:hAnsi="GHEA Grapalat"/>
          <w:b/>
          <w:sz w:val="28"/>
          <w:szCs w:val="28"/>
          <w:lang w:val="hy-AM"/>
        </w:rPr>
      </w:pPr>
    </w:p>
    <w:p w14:paraId="5F2A620B" w14:textId="77777777" w:rsidR="001C41D7" w:rsidRPr="007075E5" w:rsidRDefault="001C41D7" w:rsidP="001C41D7">
      <w:pPr>
        <w:tabs>
          <w:tab w:val="left" w:pos="3850"/>
        </w:tabs>
        <w:rPr>
          <w:rFonts w:ascii="GHEA Grapalat" w:hAnsi="GHEA Grapalat"/>
          <w:sz w:val="28"/>
          <w:szCs w:val="28"/>
          <w:lang w:val="hy-AM"/>
        </w:rPr>
        <w:sectPr w:rsidR="001C41D7" w:rsidRPr="007075E5" w:rsidSect="001C41D7">
          <w:footnotePr>
            <w:pos w:val="beneathText"/>
          </w:footnotePr>
          <w:pgSz w:w="11907" w:h="16840" w:code="9"/>
          <w:pgMar w:top="1800" w:right="1440" w:bottom="1800" w:left="1440" w:header="562" w:footer="562" w:gutter="0"/>
          <w:cols w:space="720"/>
          <w:docGrid w:linePitch="326"/>
        </w:sectPr>
      </w:pPr>
    </w:p>
    <w:p w14:paraId="48D1C7C2" w14:textId="77777777" w:rsidR="00FC44B8" w:rsidRPr="007075E5" w:rsidRDefault="00FC44B8" w:rsidP="00A46C53">
      <w:pPr>
        <w:widowControl w:val="0"/>
        <w:spacing w:after="160" w:line="360" w:lineRule="auto"/>
        <w:rPr>
          <w:rFonts w:ascii="GHEA Grapalat" w:hAnsi="GHEA Grapalat"/>
          <w:i/>
          <w:lang w:val="hy-AM"/>
        </w:rPr>
      </w:pPr>
    </w:p>
    <w:sectPr w:rsidR="00FC44B8" w:rsidRPr="007075E5" w:rsidSect="00D248FC">
      <w:footnotePr>
        <w:pos w:val="beneathText"/>
      </w:footnotePr>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0FC9B" w14:textId="77777777" w:rsidR="00232D92" w:rsidRDefault="00232D92">
      <w:r>
        <w:separator/>
      </w:r>
    </w:p>
  </w:endnote>
  <w:endnote w:type="continuationSeparator" w:id="0">
    <w:p w14:paraId="3B4BDF6E" w14:textId="77777777" w:rsidR="00232D92" w:rsidRDefault="00232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3769DF8C" w14:textId="77777777" w:rsidR="001E0BC5" w:rsidRPr="003E450C" w:rsidRDefault="001E0BC5">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E45709">
          <w:rPr>
            <w:rFonts w:ascii="GHEA Grapalat" w:hAnsi="GHEA Grapalat"/>
            <w:noProof/>
            <w:sz w:val="24"/>
            <w:szCs w:val="24"/>
          </w:rPr>
          <w:t>94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D6720" w14:textId="77777777" w:rsidR="00232D92" w:rsidRDefault="00232D92">
      <w:r>
        <w:separator/>
      </w:r>
    </w:p>
  </w:footnote>
  <w:footnote w:type="continuationSeparator" w:id="0">
    <w:p w14:paraId="1517F698" w14:textId="77777777" w:rsidR="00232D92" w:rsidRDefault="00232D92">
      <w:r>
        <w:continuationSeparator/>
      </w:r>
    </w:p>
  </w:footnote>
  <w:footnote w:id="1">
    <w:p w14:paraId="19693AFD" w14:textId="77777777" w:rsidR="000B63C5" w:rsidRPr="00793343" w:rsidRDefault="000B63C5" w:rsidP="000B63C5">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w:t>
      </w:r>
      <w:r>
        <w:rPr>
          <w:rFonts w:ascii="GHEA Grapalat" w:hAnsi="GHEA Grapalat"/>
          <w:i/>
        </w:rPr>
        <w:t>запрос котировок</w:t>
      </w:r>
      <w:r w:rsidRPr="00ED3BA4">
        <w:rPr>
          <w:rFonts w:ascii="GHEA Grapalat" w:hAnsi="GHEA Grapalat"/>
          <w:i/>
        </w:rPr>
        <w:t>",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7508B201" w14:textId="77777777" w:rsidR="000B63C5" w:rsidRPr="008842CE" w:rsidRDefault="000B63C5" w:rsidP="000B63C5">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1C82FE8E" w14:textId="77777777" w:rsidR="001E0BC5" w:rsidRPr="00CD6B60" w:rsidRDefault="001E0BC5"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686C61CE" w14:textId="77777777" w:rsidR="001E0BC5" w:rsidRPr="00CD6B60" w:rsidRDefault="001E0BC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20F0FBF9" w14:textId="77777777" w:rsidR="001E0BC5" w:rsidRPr="00CD6B60" w:rsidRDefault="001E0BC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57FF34A8" w14:textId="77777777" w:rsidR="001E0BC5" w:rsidRPr="00CD6B60" w:rsidRDefault="001E0BC5"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0CA7A31E" w14:textId="77777777" w:rsidR="001E0BC5" w:rsidRPr="003B5BE3" w:rsidRDefault="001E0BC5" w:rsidP="00822F33">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16297537" w14:textId="77777777" w:rsidR="001E0BC5" w:rsidRDefault="001E0BC5" w:rsidP="00AF1F59">
      <w:pPr>
        <w:pStyle w:val="FootnoteText"/>
        <w:jc w:val="both"/>
        <w:rPr>
          <w:rFonts w:asciiTheme="minorHAnsi" w:hAnsiTheme="minorHAnsi"/>
        </w:rPr>
      </w:pPr>
    </w:p>
    <w:p w14:paraId="4F82851D" w14:textId="77777777" w:rsidR="001E0BC5" w:rsidRPr="00D3436F" w:rsidRDefault="001E0BC5"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D3983F9" w14:textId="77777777" w:rsidR="001E0BC5" w:rsidRPr="000811C1" w:rsidRDefault="001E0BC5">
      <w:pPr>
        <w:pStyle w:val="FootnoteText"/>
        <w:rPr>
          <w:rFonts w:asciiTheme="minorHAnsi" w:hAnsiTheme="minorHAnsi"/>
        </w:rPr>
      </w:pPr>
    </w:p>
  </w:footnote>
  <w:footnote w:id="5">
    <w:p w14:paraId="0288CA84" w14:textId="77777777" w:rsidR="001E0BC5" w:rsidRPr="00810F23" w:rsidRDefault="001E0BC5">
      <w:pPr>
        <w:pStyle w:val="FootnoteText"/>
        <w:rPr>
          <w:rFonts w:ascii="Times New Roman" w:hAnsi="Times New Roman"/>
        </w:rPr>
      </w:pPr>
      <w:r>
        <w:rPr>
          <w:rStyle w:val="FootnoteReference"/>
        </w:rPr>
        <w:t>9</w:t>
      </w:r>
      <w:r>
        <w:t xml:space="preserve"> </w:t>
      </w:r>
      <w:r w:rsidRPr="00D3436F">
        <w:rPr>
          <w:rFonts w:ascii="GHEA Grapalat" w:hAnsi="GHEA Grapalat"/>
          <w:i/>
        </w:rPr>
        <w:t xml:space="preserve">Подпункт </w:t>
      </w:r>
      <w:r>
        <w:rPr>
          <w:rFonts w:ascii="GHEA Grapalat" w:hAnsi="GHEA Grapalat"/>
          <w:i/>
        </w:rPr>
        <w:t xml:space="preserve"> 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6">
    <w:p w14:paraId="59F9A494" w14:textId="77777777" w:rsidR="001E0BC5" w:rsidRPr="00FE2AA4" w:rsidRDefault="001E0BC5">
      <w:pPr>
        <w:pStyle w:val="FootnoteText"/>
        <w:rPr>
          <w:rFonts w:asciiTheme="minorHAnsi" w:hAnsiTheme="minorHAnsi"/>
          <w:i/>
        </w:rPr>
      </w:pPr>
      <w:r w:rsidRPr="00FE2AA4">
        <w:rPr>
          <w:rStyle w:val="FootnoteReference"/>
          <w:i/>
        </w:rPr>
        <w:t>11</w:t>
      </w:r>
      <w:r w:rsidRPr="00FE2AA4">
        <w:rPr>
          <w:i/>
        </w:rPr>
        <w:t xml:space="preserve"> </w:t>
      </w:r>
      <w:r w:rsidRPr="00FE2AA4">
        <w:rPr>
          <w:rFonts w:asciiTheme="minorHAnsi" w:hAnsiTheme="minorHAnsi"/>
          <w:i/>
        </w:rPr>
        <w:t>Устанавливается заказчиком.</w:t>
      </w:r>
    </w:p>
  </w:footnote>
  <w:footnote w:id="7">
    <w:p w14:paraId="1ED178DF" w14:textId="77777777" w:rsidR="001E0BC5" w:rsidRPr="00BD16E0" w:rsidRDefault="001E0BC5"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6516C95E" w14:textId="77777777" w:rsidR="001E0BC5" w:rsidRPr="000C5D3D" w:rsidRDefault="001E0BC5"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36380A7E" w14:textId="77777777" w:rsidR="001E0BC5" w:rsidRPr="0092041F" w:rsidRDefault="001E0BC5"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EF75A78" w14:textId="77777777" w:rsidR="001E0BC5" w:rsidRPr="0092041F" w:rsidRDefault="001E0BC5" w:rsidP="00C67FAB">
      <w:pPr>
        <w:pStyle w:val="FootnoteText"/>
        <w:jc w:val="both"/>
        <w:rPr>
          <w:rFonts w:ascii="GHEA Grapalat" w:hAnsi="GHEA Grapalat"/>
          <w:i/>
        </w:rPr>
      </w:pPr>
    </w:p>
  </w:footnote>
  <w:footnote w:id="8">
    <w:p w14:paraId="12566724" w14:textId="77777777" w:rsidR="001E0BC5" w:rsidRPr="00511966" w:rsidRDefault="001E0BC5"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9">
    <w:p w14:paraId="17BF96BD" w14:textId="77777777" w:rsidR="001E0BC5" w:rsidRPr="008E4439" w:rsidRDefault="001E0BC5"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C068F27" w14:textId="77777777" w:rsidR="001E0BC5" w:rsidRPr="000811C1" w:rsidRDefault="001E0BC5" w:rsidP="0027573B">
      <w:pPr>
        <w:pStyle w:val="FootnoteText"/>
        <w:rPr>
          <w:rFonts w:ascii="Sylfaen" w:hAnsi="Sylfaen"/>
          <w:sz w:val="18"/>
          <w:szCs w:val="18"/>
        </w:rPr>
      </w:pPr>
    </w:p>
  </w:footnote>
  <w:footnote w:id="10">
    <w:p w14:paraId="12AE9161" w14:textId="77777777" w:rsidR="001E0BC5" w:rsidRPr="00A31673" w:rsidRDefault="001E0BC5">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4E0BF148" w14:textId="77777777" w:rsidR="001E0BC5" w:rsidRPr="00DE7706" w:rsidRDefault="001E0BC5">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14:paraId="3B343617" w14:textId="77777777" w:rsidR="001E0BC5" w:rsidRPr="00810F23" w:rsidRDefault="001E0BC5" w:rsidP="00A41F94">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5D0BEF83" w14:textId="77777777" w:rsidR="001E0BC5" w:rsidRPr="005F2C25" w:rsidRDefault="001E0BC5">
      <w:pPr>
        <w:pStyle w:val="FootnoteText"/>
        <w:rPr>
          <w:rFonts w:ascii="Times New Roman" w:hAnsi="Times New Roman"/>
        </w:rPr>
      </w:pPr>
    </w:p>
  </w:footnote>
  <w:footnote w:id="13">
    <w:p w14:paraId="7AEBB65E" w14:textId="77777777" w:rsidR="001E0BC5" w:rsidRDefault="001E0BC5" w:rsidP="006B3E56">
      <w:pPr>
        <w:jc w:val="both"/>
      </w:pPr>
    </w:p>
    <w:p w14:paraId="3FC01CF9" w14:textId="77777777" w:rsidR="001E0BC5" w:rsidRPr="00A006D6" w:rsidRDefault="001E0BC5" w:rsidP="00F5644B">
      <w:pPr>
        <w:jc w:val="both"/>
        <w:rPr>
          <w:rFonts w:asciiTheme="minorHAnsi" w:hAnsiTheme="minorHAnsi"/>
          <w:i/>
          <w:sz w:val="20"/>
          <w:szCs w:val="20"/>
          <w:lang w:val="af-ZA"/>
        </w:rPr>
      </w:pPr>
      <w:r>
        <w:rPr>
          <w:rStyle w:val="FootnoteReference"/>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48245ACB" w14:textId="77777777" w:rsidR="001E0BC5" w:rsidRPr="00A006D6" w:rsidRDefault="001E0BC5" w:rsidP="00F5644B">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1.3";</w:t>
      </w:r>
    </w:p>
    <w:p w14:paraId="35BBEB86" w14:textId="77777777" w:rsidR="001E0BC5" w:rsidRPr="00A006D6" w:rsidRDefault="001E0BC5" w:rsidP="00F5644B">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05473BFD" w14:textId="77777777" w:rsidR="001E0BC5" w:rsidRPr="00A006D6" w:rsidRDefault="001E0BC5" w:rsidP="006B3E56">
      <w:pPr>
        <w:pStyle w:val="FootnoteText"/>
        <w:rPr>
          <w:rFonts w:asciiTheme="minorHAnsi" w:hAnsiTheme="minorHAnsi"/>
          <w:i/>
          <w:lang w:val="af-ZA"/>
        </w:rPr>
      </w:pPr>
    </w:p>
  </w:footnote>
  <w:footnote w:id="14">
    <w:p w14:paraId="18D51741" w14:textId="77777777" w:rsidR="001E0BC5" w:rsidRPr="00A006D6" w:rsidRDefault="001E0BC5">
      <w:pPr>
        <w:pStyle w:val="FootnoteText"/>
        <w:rPr>
          <w:ins w:id="14" w:author="Inesa Kocharyan" w:date="2021-09-01T12:05:00Z"/>
          <w:rFonts w:asciiTheme="minorHAnsi" w:hAnsiTheme="minorHAnsi"/>
          <w:b/>
          <w:i/>
        </w:rPr>
      </w:pPr>
      <w:r w:rsidRPr="00A006D6">
        <w:rPr>
          <w:rStyle w:val="FootnoteReference"/>
          <w:i/>
        </w:rPr>
        <w:t>***</w:t>
      </w:r>
      <w:r w:rsidRPr="00A006D6">
        <w:rPr>
          <w:i/>
        </w:rPr>
        <w:t xml:space="preserve"> </w:t>
      </w:r>
      <w:r w:rsidRPr="00A006D6">
        <w:rPr>
          <w:rFonts w:asciiTheme="minorHAnsi" w:hAnsiTheme="minorHAnsi"/>
          <w:b/>
          <w:i/>
        </w:rPr>
        <w:t>Если предметом закупок не являются строительные работы, то данный абзац и Приложение 1.1 исключаются.</w:t>
      </w:r>
    </w:p>
    <w:p w14:paraId="41E9D0E2" w14:textId="77777777" w:rsidR="001E0BC5" w:rsidRPr="00990559" w:rsidRDefault="001E0BC5">
      <w:pPr>
        <w:pStyle w:val="FootnoteText"/>
        <w:rPr>
          <w:rFonts w:ascii="Sylfaen" w:hAnsi="Sylfaen"/>
          <w:lang w:val="hy-AM"/>
        </w:rPr>
      </w:pPr>
    </w:p>
  </w:footnote>
  <w:footnote w:id="15">
    <w:p w14:paraId="7B150E97" w14:textId="77777777" w:rsidR="00861167" w:rsidRPr="00D3436F" w:rsidRDefault="00861167" w:rsidP="00861167">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71DDAA9E" w14:textId="77777777" w:rsidR="00861167" w:rsidRPr="00D3436F" w:rsidRDefault="00861167" w:rsidP="00861167">
      <w:pPr>
        <w:pStyle w:val="FootnoteText"/>
        <w:rPr>
          <w:lang w:val="es-ES"/>
        </w:rPr>
      </w:pPr>
    </w:p>
  </w:footnote>
  <w:footnote w:id="16">
    <w:p w14:paraId="79F5A5E8" w14:textId="77777777" w:rsidR="001E0BC5" w:rsidRPr="008842CE" w:rsidRDefault="001E0BC5" w:rsidP="003D2FE2">
      <w:pPr>
        <w:pStyle w:val="FootnoteText"/>
        <w:jc w:val="both"/>
      </w:pPr>
    </w:p>
  </w:footnote>
  <w:footnote w:id="17">
    <w:p w14:paraId="424534B8" w14:textId="77777777" w:rsidR="001E0BC5" w:rsidRPr="008842CE" w:rsidRDefault="001E0BC5" w:rsidP="000A214C">
      <w:pPr>
        <w:pStyle w:val="FootnoteText"/>
        <w:jc w:val="both"/>
      </w:pPr>
    </w:p>
  </w:footnote>
  <w:footnote w:id="18">
    <w:p w14:paraId="5504FF05" w14:textId="77777777" w:rsidR="001E0BC5" w:rsidRPr="00124BE9" w:rsidRDefault="001E0BC5"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BB8565B" w14:textId="77777777" w:rsidR="001E0BC5" w:rsidRPr="00124BE9" w:rsidRDefault="001E0BC5" w:rsidP="00BB28C8">
      <w:pPr>
        <w:pStyle w:val="FootnoteText"/>
        <w:widowControl w:val="0"/>
        <w:jc w:val="both"/>
        <w:rPr>
          <w:rFonts w:ascii="GHEA Grapalat" w:hAnsi="GHEA Grapalat"/>
          <w:lang w:val="hy-AM"/>
        </w:rPr>
      </w:pPr>
    </w:p>
  </w:footnote>
  <w:footnote w:id="19">
    <w:p w14:paraId="29D5BE59" w14:textId="77777777" w:rsidR="001E0BC5" w:rsidRPr="00124BE9" w:rsidRDefault="001E0BC5"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0">
    <w:p w14:paraId="07F41548" w14:textId="77777777" w:rsidR="001E0BC5" w:rsidRPr="00A6067F" w:rsidRDefault="001E0BC5"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39E1206E" w14:textId="77777777" w:rsidR="001E0BC5" w:rsidRPr="00A6067F" w:rsidRDefault="001E0BC5"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1">
    <w:p w14:paraId="7E2EE9A1" w14:textId="77777777" w:rsidR="001E0BC5" w:rsidRPr="000A504A" w:rsidRDefault="001E0BC5" w:rsidP="00BB28C8">
      <w:pPr>
        <w:pStyle w:val="FootnoteText"/>
        <w:widowControl w:val="0"/>
        <w:jc w:val="both"/>
        <w:rPr>
          <w:ins w:id="25"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68C5AFCF" w14:textId="77777777" w:rsidR="001E0BC5" w:rsidRPr="00124BE9" w:rsidRDefault="001E0BC5" w:rsidP="00BB28C8">
      <w:pPr>
        <w:pStyle w:val="FootnoteText"/>
        <w:widowControl w:val="0"/>
        <w:jc w:val="both"/>
        <w:rPr>
          <w:rFonts w:ascii="GHEA Grapalat" w:hAnsi="GHEA Grapalat"/>
          <w:lang w:val="hy-AM"/>
        </w:rPr>
      </w:pPr>
    </w:p>
  </w:footnote>
  <w:footnote w:id="22">
    <w:p w14:paraId="02F68ED1" w14:textId="77777777" w:rsidR="001E0BC5" w:rsidRPr="00EB336B" w:rsidRDefault="001E0BC5"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«При этом оплата за закупку осуществляется в срок, установленный графиком oплаты настоящего Договора, в течение пяти рабочих дней.»</w:t>
      </w:r>
    </w:p>
    <w:p w14:paraId="47D189A5" w14:textId="77777777" w:rsidR="001E0BC5" w:rsidRPr="00F77F4C" w:rsidRDefault="001E0BC5"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4C9A4EBE" w14:textId="77777777" w:rsidR="001E0BC5" w:rsidRPr="00F77F4C" w:rsidRDefault="001E0BC5"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p>
    <w:p w14:paraId="56CBAAA9" w14:textId="77777777" w:rsidR="001E0BC5" w:rsidRPr="004078D0" w:rsidRDefault="001E0BC5" w:rsidP="00BB28C8">
      <w:pPr>
        <w:pStyle w:val="FootnoteText"/>
        <w:widowControl w:val="0"/>
        <w:jc w:val="both"/>
        <w:rPr>
          <w:rFonts w:ascii="GHEA Grapalat" w:hAnsi="GHEA Grapalat"/>
          <w:sz w:val="2"/>
          <w:szCs w:val="2"/>
          <w:lang w:val="hy-AM"/>
        </w:rPr>
      </w:pPr>
    </w:p>
    <w:p w14:paraId="5E5EF4DA" w14:textId="77777777" w:rsidR="001E0BC5" w:rsidRPr="004078D0" w:rsidRDefault="001E0BC5" w:rsidP="00BB28C8">
      <w:pPr>
        <w:pStyle w:val="FootnoteText"/>
        <w:widowControl w:val="0"/>
        <w:jc w:val="both"/>
        <w:rPr>
          <w:rFonts w:ascii="GHEA Grapalat" w:hAnsi="GHEA Grapalat"/>
          <w:sz w:val="2"/>
          <w:szCs w:val="2"/>
          <w:lang w:val="hy-AM"/>
        </w:rPr>
      </w:pPr>
    </w:p>
  </w:footnote>
  <w:footnote w:id="23">
    <w:p w14:paraId="7BE438C4" w14:textId="77777777" w:rsidR="001E0BC5" w:rsidRPr="00124BE9" w:rsidRDefault="001E0BC5"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4">
    <w:p w14:paraId="4EBE46FB" w14:textId="77777777" w:rsidR="001E0BC5" w:rsidRPr="00124BE9" w:rsidRDefault="001E0BC5"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4B5DB6E" w14:textId="77777777" w:rsidR="001E0BC5" w:rsidRPr="001C4E24" w:rsidRDefault="001E0BC5" w:rsidP="00BB28C8">
      <w:pPr>
        <w:pStyle w:val="FootnoteText"/>
        <w:rPr>
          <w:lang w:val="hy-AM"/>
        </w:rPr>
      </w:pPr>
    </w:p>
  </w:footnote>
  <w:footnote w:id="25">
    <w:p w14:paraId="39393DE7" w14:textId="77777777" w:rsidR="001C41D7" w:rsidRPr="00124BE9" w:rsidRDefault="001C41D7" w:rsidP="001C41D7">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26">
    <w:p w14:paraId="64089F8E" w14:textId="77777777" w:rsidR="001C41D7" w:rsidRPr="00124BE9" w:rsidRDefault="001C41D7" w:rsidP="001C41D7">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7">
    <w:p w14:paraId="39DE0638" w14:textId="77777777" w:rsidR="001C41D7" w:rsidRPr="00124BE9" w:rsidRDefault="001C41D7" w:rsidP="001C41D7">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6"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59903297">
    <w:abstractNumId w:val="4"/>
  </w:num>
  <w:num w:numId="2" w16cid:durableId="1994988477">
    <w:abstractNumId w:val="2"/>
  </w:num>
  <w:num w:numId="3" w16cid:durableId="1056274121">
    <w:abstractNumId w:val="1"/>
  </w:num>
  <w:num w:numId="4" w16cid:durableId="1485118917">
    <w:abstractNumId w:val="0"/>
  </w:num>
  <w:num w:numId="5" w16cid:durableId="1367367068">
    <w:abstractNumId w:val="3"/>
  </w:num>
  <w:num w:numId="6" w16cid:durableId="1846703372">
    <w:abstractNumId w:val="8"/>
  </w:num>
  <w:num w:numId="7" w16cid:durableId="1765688183">
    <w:abstractNumId w:val="7"/>
  </w:num>
  <w:num w:numId="8" w16cid:durableId="1196889658">
    <w:abstractNumId w:val="5"/>
  </w:num>
  <w:num w:numId="9" w16cid:durableId="1257862318">
    <w:abstractNumId w:val="6"/>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5D66"/>
    <w:rsid w:val="0000622A"/>
    <w:rsid w:val="0000683E"/>
    <w:rsid w:val="00006A31"/>
    <w:rsid w:val="000076A1"/>
    <w:rsid w:val="0000776B"/>
    <w:rsid w:val="00010ECA"/>
    <w:rsid w:val="00011CB9"/>
    <w:rsid w:val="00012347"/>
    <w:rsid w:val="00012E2C"/>
    <w:rsid w:val="00012F1A"/>
    <w:rsid w:val="00013093"/>
    <w:rsid w:val="00013192"/>
    <w:rsid w:val="000132F3"/>
    <w:rsid w:val="00013C24"/>
    <w:rsid w:val="00014C0C"/>
    <w:rsid w:val="00016653"/>
    <w:rsid w:val="00016DFB"/>
    <w:rsid w:val="00017484"/>
    <w:rsid w:val="000202C3"/>
    <w:rsid w:val="000207A1"/>
    <w:rsid w:val="000209D3"/>
    <w:rsid w:val="00020B2E"/>
    <w:rsid w:val="00020C83"/>
    <w:rsid w:val="00021876"/>
    <w:rsid w:val="00021C2E"/>
    <w:rsid w:val="00023384"/>
    <w:rsid w:val="000237B4"/>
    <w:rsid w:val="000238FE"/>
    <w:rsid w:val="00023AFA"/>
    <w:rsid w:val="00023F8F"/>
    <w:rsid w:val="000246E6"/>
    <w:rsid w:val="00024917"/>
    <w:rsid w:val="00024B87"/>
    <w:rsid w:val="0002526E"/>
    <w:rsid w:val="00025353"/>
    <w:rsid w:val="00025A85"/>
    <w:rsid w:val="00026351"/>
    <w:rsid w:val="00027166"/>
    <w:rsid w:val="000275BF"/>
    <w:rsid w:val="00030D40"/>
    <w:rsid w:val="000312D9"/>
    <w:rsid w:val="000313A6"/>
    <w:rsid w:val="000316DF"/>
    <w:rsid w:val="000320D9"/>
    <w:rsid w:val="000330A3"/>
    <w:rsid w:val="00033946"/>
    <w:rsid w:val="0003396C"/>
    <w:rsid w:val="00033B20"/>
    <w:rsid w:val="00033C85"/>
    <w:rsid w:val="00034CED"/>
    <w:rsid w:val="00037DDE"/>
    <w:rsid w:val="00040382"/>
    <w:rsid w:val="000408D8"/>
    <w:rsid w:val="00041366"/>
    <w:rsid w:val="0004206F"/>
    <w:rsid w:val="000424BA"/>
    <w:rsid w:val="000429FE"/>
    <w:rsid w:val="00042BD4"/>
    <w:rsid w:val="00043225"/>
    <w:rsid w:val="0004387F"/>
    <w:rsid w:val="0004463F"/>
    <w:rsid w:val="00046758"/>
    <w:rsid w:val="00046BAC"/>
    <w:rsid w:val="000473EF"/>
    <w:rsid w:val="00051225"/>
    <w:rsid w:val="00051490"/>
    <w:rsid w:val="0005165A"/>
    <w:rsid w:val="00051B7F"/>
    <w:rsid w:val="00051F89"/>
    <w:rsid w:val="00052084"/>
    <w:rsid w:val="0005218B"/>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12"/>
    <w:rsid w:val="000752B1"/>
    <w:rsid w:val="00075997"/>
    <w:rsid w:val="000763E5"/>
    <w:rsid w:val="00076EF4"/>
    <w:rsid w:val="00076FAD"/>
    <w:rsid w:val="00077062"/>
    <w:rsid w:val="00077603"/>
    <w:rsid w:val="00077BB9"/>
    <w:rsid w:val="00080C4E"/>
    <w:rsid w:val="00080E73"/>
    <w:rsid w:val="000811C1"/>
    <w:rsid w:val="000814B8"/>
    <w:rsid w:val="000820B2"/>
    <w:rsid w:val="000822C1"/>
    <w:rsid w:val="00082679"/>
    <w:rsid w:val="000829AE"/>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58F"/>
    <w:rsid w:val="000946A3"/>
    <w:rsid w:val="00094CDD"/>
    <w:rsid w:val="00094F5C"/>
    <w:rsid w:val="00095885"/>
    <w:rsid w:val="00095EB1"/>
    <w:rsid w:val="00096340"/>
    <w:rsid w:val="000964F1"/>
    <w:rsid w:val="00096865"/>
    <w:rsid w:val="0009758F"/>
    <w:rsid w:val="00097DE8"/>
    <w:rsid w:val="000A00F4"/>
    <w:rsid w:val="000A15F9"/>
    <w:rsid w:val="000A214C"/>
    <w:rsid w:val="000A323C"/>
    <w:rsid w:val="000A359E"/>
    <w:rsid w:val="000A37CE"/>
    <w:rsid w:val="000A4B60"/>
    <w:rsid w:val="000A4FC5"/>
    <w:rsid w:val="000A504A"/>
    <w:rsid w:val="000A5316"/>
    <w:rsid w:val="000A5B16"/>
    <w:rsid w:val="000A645F"/>
    <w:rsid w:val="000A679A"/>
    <w:rsid w:val="000A6B75"/>
    <w:rsid w:val="000A72AD"/>
    <w:rsid w:val="000A7528"/>
    <w:rsid w:val="000B033F"/>
    <w:rsid w:val="000B0B17"/>
    <w:rsid w:val="000B259E"/>
    <w:rsid w:val="000B269D"/>
    <w:rsid w:val="000B2958"/>
    <w:rsid w:val="000B2CFA"/>
    <w:rsid w:val="000B33B2"/>
    <w:rsid w:val="000B3864"/>
    <w:rsid w:val="000B4AA8"/>
    <w:rsid w:val="000B5EDF"/>
    <w:rsid w:val="000B63C5"/>
    <w:rsid w:val="000B6A70"/>
    <w:rsid w:val="000B6C50"/>
    <w:rsid w:val="000B6E8D"/>
    <w:rsid w:val="000B700B"/>
    <w:rsid w:val="000B751B"/>
    <w:rsid w:val="000B7641"/>
    <w:rsid w:val="000B7C54"/>
    <w:rsid w:val="000C062F"/>
    <w:rsid w:val="000C0A9D"/>
    <w:rsid w:val="000C165F"/>
    <w:rsid w:val="000C1F01"/>
    <w:rsid w:val="000C264F"/>
    <w:rsid w:val="000C2846"/>
    <w:rsid w:val="000C36C6"/>
    <w:rsid w:val="000C37BD"/>
    <w:rsid w:val="000C3BD3"/>
    <w:rsid w:val="000C3EFD"/>
    <w:rsid w:val="000C3F69"/>
    <w:rsid w:val="000C50AF"/>
    <w:rsid w:val="000C5A09"/>
    <w:rsid w:val="000C5CC1"/>
    <w:rsid w:val="000C5D3D"/>
    <w:rsid w:val="000C5F12"/>
    <w:rsid w:val="000C67E4"/>
    <w:rsid w:val="000C6ADE"/>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D1E"/>
    <w:rsid w:val="000E3EFC"/>
    <w:rsid w:val="000E3F9A"/>
    <w:rsid w:val="000E4039"/>
    <w:rsid w:val="000E426E"/>
    <w:rsid w:val="000E4C35"/>
    <w:rsid w:val="000E530A"/>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45D"/>
    <w:rsid w:val="000F5900"/>
    <w:rsid w:val="000F60F8"/>
    <w:rsid w:val="000F6C24"/>
    <w:rsid w:val="000F7026"/>
    <w:rsid w:val="000F7AE0"/>
    <w:rsid w:val="0010017D"/>
    <w:rsid w:val="0010050E"/>
    <w:rsid w:val="001005B0"/>
    <w:rsid w:val="00100C10"/>
    <w:rsid w:val="00100C95"/>
    <w:rsid w:val="0010109E"/>
    <w:rsid w:val="001017E8"/>
    <w:rsid w:val="00101C9A"/>
    <w:rsid w:val="00101F06"/>
    <w:rsid w:val="0010213D"/>
    <w:rsid w:val="00102B32"/>
    <w:rsid w:val="0010323D"/>
    <w:rsid w:val="00103763"/>
    <w:rsid w:val="00104071"/>
    <w:rsid w:val="00104861"/>
    <w:rsid w:val="0010519D"/>
    <w:rsid w:val="001062EC"/>
    <w:rsid w:val="00106365"/>
    <w:rsid w:val="00106D44"/>
    <w:rsid w:val="00106DEE"/>
    <w:rsid w:val="00107136"/>
    <w:rsid w:val="00110330"/>
    <w:rsid w:val="00110534"/>
    <w:rsid w:val="00110C05"/>
    <w:rsid w:val="00110D13"/>
    <w:rsid w:val="00111FFB"/>
    <w:rsid w:val="001126EC"/>
    <w:rsid w:val="0011340E"/>
    <w:rsid w:val="00113F0D"/>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2E3"/>
    <w:rsid w:val="00133A5A"/>
    <w:rsid w:val="00133CE4"/>
    <w:rsid w:val="00134D6E"/>
    <w:rsid w:val="00134DC5"/>
    <w:rsid w:val="00134FE3"/>
    <w:rsid w:val="001354C2"/>
    <w:rsid w:val="001355F9"/>
    <w:rsid w:val="00135840"/>
    <w:rsid w:val="001361B2"/>
    <w:rsid w:val="001369CB"/>
    <w:rsid w:val="00136E15"/>
    <w:rsid w:val="001377BA"/>
    <w:rsid w:val="00137A5C"/>
    <w:rsid w:val="0014000D"/>
    <w:rsid w:val="001403AE"/>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0C35"/>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282"/>
    <w:rsid w:val="00166832"/>
    <w:rsid w:val="001675BD"/>
    <w:rsid w:val="00167898"/>
    <w:rsid w:val="001679A6"/>
    <w:rsid w:val="00171E80"/>
    <w:rsid w:val="001723D6"/>
    <w:rsid w:val="001724D7"/>
    <w:rsid w:val="00172B38"/>
    <w:rsid w:val="00172BC4"/>
    <w:rsid w:val="00172F4E"/>
    <w:rsid w:val="001732FB"/>
    <w:rsid w:val="00173560"/>
    <w:rsid w:val="00173708"/>
    <w:rsid w:val="00174007"/>
    <w:rsid w:val="00174304"/>
    <w:rsid w:val="00174DAB"/>
    <w:rsid w:val="00174FE1"/>
    <w:rsid w:val="0017563B"/>
    <w:rsid w:val="00175F3E"/>
    <w:rsid w:val="00175F8F"/>
    <w:rsid w:val="00175FDC"/>
    <w:rsid w:val="001763F5"/>
    <w:rsid w:val="001769A7"/>
    <w:rsid w:val="00176A38"/>
    <w:rsid w:val="00176A92"/>
    <w:rsid w:val="00176C64"/>
    <w:rsid w:val="001775DF"/>
    <w:rsid w:val="001775FE"/>
    <w:rsid w:val="00177A5C"/>
    <w:rsid w:val="00177D71"/>
    <w:rsid w:val="00180134"/>
    <w:rsid w:val="001801FE"/>
    <w:rsid w:val="00180C39"/>
    <w:rsid w:val="00180D64"/>
    <w:rsid w:val="00180EB9"/>
    <w:rsid w:val="00180EE9"/>
    <w:rsid w:val="001819A9"/>
    <w:rsid w:val="00181C60"/>
    <w:rsid w:val="00181F0F"/>
    <w:rsid w:val="00181F75"/>
    <w:rsid w:val="00183004"/>
    <w:rsid w:val="0018301A"/>
    <w:rsid w:val="00183022"/>
    <w:rsid w:val="001831C4"/>
    <w:rsid w:val="00183DD8"/>
    <w:rsid w:val="00183FEA"/>
    <w:rsid w:val="00184D18"/>
    <w:rsid w:val="00184D2E"/>
    <w:rsid w:val="00184F17"/>
    <w:rsid w:val="001854F4"/>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2A8"/>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C67"/>
    <w:rsid w:val="001B1FC4"/>
    <w:rsid w:val="001B2AFD"/>
    <w:rsid w:val="001B32D9"/>
    <w:rsid w:val="001B37D2"/>
    <w:rsid w:val="001B40EF"/>
    <w:rsid w:val="001B45A9"/>
    <w:rsid w:val="001B478E"/>
    <w:rsid w:val="001B6087"/>
    <w:rsid w:val="001B6FCF"/>
    <w:rsid w:val="001B708D"/>
    <w:rsid w:val="001C07C6"/>
    <w:rsid w:val="001C0849"/>
    <w:rsid w:val="001C1570"/>
    <w:rsid w:val="001C1C0C"/>
    <w:rsid w:val="001C301C"/>
    <w:rsid w:val="001C3740"/>
    <w:rsid w:val="001C3ACB"/>
    <w:rsid w:val="001C3D83"/>
    <w:rsid w:val="001C3F6C"/>
    <w:rsid w:val="001C41D7"/>
    <w:rsid w:val="001C44AF"/>
    <w:rsid w:val="001C57DE"/>
    <w:rsid w:val="001C6221"/>
    <w:rsid w:val="001C6688"/>
    <w:rsid w:val="001C6A71"/>
    <w:rsid w:val="001C76F7"/>
    <w:rsid w:val="001C79C0"/>
    <w:rsid w:val="001D0249"/>
    <w:rsid w:val="001D0BA2"/>
    <w:rsid w:val="001D129F"/>
    <w:rsid w:val="001D12B7"/>
    <w:rsid w:val="001D179F"/>
    <w:rsid w:val="001D1D00"/>
    <w:rsid w:val="001D209D"/>
    <w:rsid w:val="001D2D62"/>
    <w:rsid w:val="001D4236"/>
    <w:rsid w:val="001D4FB3"/>
    <w:rsid w:val="001D5785"/>
    <w:rsid w:val="001D5900"/>
    <w:rsid w:val="001D5EBF"/>
    <w:rsid w:val="001D5FF7"/>
    <w:rsid w:val="001D6531"/>
    <w:rsid w:val="001D6627"/>
    <w:rsid w:val="001D6C28"/>
    <w:rsid w:val="001D7228"/>
    <w:rsid w:val="001D74FA"/>
    <w:rsid w:val="001D78C5"/>
    <w:rsid w:val="001E0216"/>
    <w:rsid w:val="001E06D6"/>
    <w:rsid w:val="001E0BC2"/>
    <w:rsid w:val="001E0BC5"/>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245"/>
    <w:rsid w:val="001F3830"/>
    <w:rsid w:val="001F386B"/>
    <w:rsid w:val="001F3FAE"/>
    <w:rsid w:val="001F46DD"/>
    <w:rsid w:val="001F48B5"/>
    <w:rsid w:val="001F4B1A"/>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1F63"/>
    <w:rsid w:val="00202EB4"/>
    <w:rsid w:val="00202F4D"/>
    <w:rsid w:val="002032CE"/>
    <w:rsid w:val="00203917"/>
    <w:rsid w:val="002046BF"/>
    <w:rsid w:val="002047E4"/>
    <w:rsid w:val="00204B03"/>
    <w:rsid w:val="00204E53"/>
    <w:rsid w:val="00204EEA"/>
    <w:rsid w:val="00205689"/>
    <w:rsid w:val="002069C9"/>
    <w:rsid w:val="00206AF8"/>
    <w:rsid w:val="0020701A"/>
    <w:rsid w:val="00207490"/>
    <w:rsid w:val="002100B3"/>
    <w:rsid w:val="002101F2"/>
    <w:rsid w:val="00210A9B"/>
    <w:rsid w:val="00210E6C"/>
    <w:rsid w:val="00210F0C"/>
    <w:rsid w:val="00211425"/>
    <w:rsid w:val="00212B71"/>
    <w:rsid w:val="002137E6"/>
    <w:rsid w:val="00213830"/>
    <w:rsid w:val="00213EB8"/>
    <w:rsid w:val="00214462"/>
    <w:rsid w:val="002147C4"/>
    <w:rsid w:val="00215532"/>
    <w:rsid w:val="00215D0E"/>
    <w:rsid w:val="00216275"/>
    <w:rsid w:val="002166CE"/>
    <w:rsid w:val="00217344"/>
    <w:rsid w:val="00217710"/>
    <w:rsid w:val="0021793F"/>
    <w:rsid w:val="00220ACB"/>
    <w:rsid w:val="00220C7C"/>
    <w:rsid w:val="002218FE"/>
    <w:rsid w:val="00221C7B"/>
    <w:rsid w:val="0022247D"/>
    <w:rsid w:val="002238E0"/>
    <w:rsid w:val="00223F35"/>
    <w:rsid w:val="002240AB"/>
    <w:rsid w:val="0022447C"/>
    <w:rsid w:val="002250D8"/>
    <w:rsid w:val="0022515E"/>
    <w:rsid w:val="002252CD"/>
    <w:rsid w:val="00225EB7"/>
    <w:rsid w:val="00225FC8"/>
    <w:rsid w:val="00226168"/>
    <w:rsid w:val="00226412"/>
    <w:rsid w:val="0022659B"/>
    <w:rsid w:val="00226BDC"/>
    <w:rsid w:val="002273AD"/>
    <w:rsid w:val="0022770A"/>
    <w:rsid w:val="00227C9F"/>
    <w:rsid w:val="00230460"/>
    <w:rsid w:val="00230B12"/>
    <w:rsid w:val="00230BAB"/>
    <w:rsid w:val="00230C8F"/>
    <w:rsid w:val="00230D36"/>
    <w:rsid w:val="00232D92"/>
    <w:rsid w:val="00232E72"/>
    <w:rsid w:val="00232FE2"/>
    <w:rsid w:val="00233B5F"/>
    <w:rsid w:val="00233BB7"/>
    <w:rsid w:val="00233CE8"/>
    <w:rsid w:val="00235549"/>
    <w:rsid w:val="0023571C"/>
    <w:rsid w:val="00235D56"/>
    <w:rsid w:val="00235DAA"/>
    <w:rsid w:val="00236B75"/>
    <w:rsid w:val="00236B98"/>
    <w:rsid w:val="002370BC"/>
    <w:rsid w:val="0023746D"/>
    <w:rsid w:val="00237C32"/>
    <w:rsid w:val="0024027D"/>
    <w:rsid w:val="00240289"/>
    <w:rsid w:val="002406D8"/>
    <w:rsid w:val="002408DB"/>
    <w:rsid w:val="0024186B"/>
    <w:rsid w:val="00241C72"/>
    <w:rsid w:val="00241F05"/>
    <w:rsid w:val="0024205E"/>
    <w:rsid w:val="002430CB"/>
    <w:rsid w:val="002438EB"/>
    <w:rsid w:val="00243E78"/>
    <w:rsid w:val="00244B38"/>
    <w:rsid w:val="00246C8C"/>
    <w:rsid w:val="00247345"/>
    <w:rsid w:val="0025145E"/>
    <w:rsid w:val="00251ADA"/>
    <w:rsid w:val="00251CF9"/>
    <w:rsid w:val="00252C9C"/>
    <w:rsid w:val="002542AE"/>
    <w:rsid w:val="00254A26"/>
    <w:rsid w:val="00254A36"/>
    <w:rsid w:val="002554A3"/>
    <w:rsid w:val="002559B9"/>
    <w:rsid w:val="0025693E"/>
    <w:rsid w:val="00257773"/>
    <w:rsid w:val="00257E76"/>
    <w:rsid w:val="00260163"/>
    <w:rsid w:val="00260739"/>
    <w:rsid w:val="00260E64"/>
    <w:rsid w:val="002610A2"/>
    <w:rsid w:val="0026158D"/>
    <w:rsid w:val="00261A75"/>
    <w:rsid w:val="002626F7"/>
    <w:rsid w:val="00263035"/>
    <w:rsid w:val="00263094"/>
    <w:rsid w:val="00263155"/>
    <w:rsid w:val="002638A5"/>
    <w:rsid w:val="00263D72"/>
    <w:rsid w:val="00263E28"/>
    <w:rsid w:val="00263EA0"/>
    <w:rsid w:val="0026426F"/>
    <w:rsid w:val="00264B4D"/>
    <w:rsid w:val="002653D9"/>
    <w:rsid w:val="00265A4B"/>
    <w:rsid w:val="00265D18"/>
    <w:rsid w:val="00266522"/>
    <w:rsid w:val="002665A4"/>
    <w:rsid w:val="002667A6"/>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5CC5"/>
    <w:rsid w:val="00276441"/>
    <w:rsid w:val="00276B03"/>
    <w:rsid w:val="00277693"/>
    <w:rsid w:val="0027775F"/>
    <w:rsid w:val="00277791"/>
    <w:rsid w:val="00277F14"/>
    <w:rsid w:val="0028088D"/>
    <w:rsid w:val="00280E91"/>
    <w:rsid w:val="00280ED4"/>
    <w:rsid w:val="00281D16"/>
    <w:rsid w:val="00283198"/>
    <w:rsid w:val="00283E26"/>
    <w:rsid w:val="00283F0A"/>
    <w:rsid w:val="002845EA"/>
    <w:rsid w:val="002846B1"/>
    <w:rsid w:val="002849A6"/>
    <w:rsid w:val="00284C6E"/>
    <w:rsid w:val="00285911"/>
    <w:rsid w:val="00286CDB"/>
    <w:rsid w:val="0028726A"/>
    <w:rsid w:val="00290087"/>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95409"/>
    <w:rsid w:val="002A058F"/>
    <w:rsid w:val="002A0700"/>
    <w:rsid w:val="002A0C06"/>
    <w:rsid w:val="002A0F45"/>
    <w:rsid w:val="002A10B2"/>
    <w:rsid w:val="002A1F3F"/>
    <w:rsid w:val="002A1FAC"/>
    <w:rsid w:val="002A2B6F"/>
    <w:rsid w:val="002A3375"/>
    <w:rsid w:val="002A3785"/>
    <w:rsid w:val="002A3FC1"/>
    <w:rsid w:val="002A4554"/>
    <w:rsid w:val="002A464D"/>
    <w:rsid w:val="002A4BE0"/>
    <w:rsid w:val="002A511D"/>
    <w:rsid w:val="002A5688"/>
    <w:rsid w:val="002A665D"/>
    <w:rsid w:val="002A7380"/>
    <w:rsid w:val="002A75B6"/>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6C57"/>
    <w:rsid w:val="002B7388"/>
    <w:rsid w:val="002B7594"/>
    <w:rsid w:val="002B7F23"/>
    <w:rsid w:val="002C0665"/>
    <w:rsid w:val="002C071B"/>
    <w:rsid w:val="002C0DD6"/>
    <w:rsid w:val="002C1050"/>
    <w:rsid w:val="002C15D6"/>
    <w:rsid w:val="002C1982"/>
    <w:rsid w:val="002C1AE5"/>
    <w:rsid w:val="002C1D72"/>
    <w:rsid w:val="002C205F"/>
    <w:rsid w:val="002C2499"/>
    <w:rsid w:val="002C27EB"/>
    <w:rsid w:val="002C29DA"/>
    <w:rsid w:val="002C2AAB"/>
    <w:rsid w:val="002C2B0F"/>
    <w:rsid w:val="002C34BF"/>
    <w:rsid w:val="002C3B05"/>
    <w:rsid w:val="002C3CAA"/>
    <w:rsid w:val="002C3D77"/>
    <w:rsid w:val="002C4120"/>
    <w:rsid w:val="002C42AD"/>
    <w:rsid w:val="002C47CD"/>
    <w:rsid w:val="002C4DBF"/>
    <w:rsid w:val="002C5B35"/>
    <w:rsid w:val="002C5FC2"/>
    <w:rsid w:val="002C605B"/>
    <w:rsid w:val="002C6CF7"/>
    <w:rsid w:val="002C7037"/>
    <w:rsid w:val="002C74A3"/>
    <w:rsid w:val="002D02FE"/>
    <w:rsid w:val="002D0E82"/>
    <w:rsid w:val="002D156F"/>
    <w:rsid w:val="002D15CE"/>
    <w:rsid w:val="002D1AAA"/>
    <w:rsid w:val="002D1D46"/>
    <w:rsid w:val="002D207D"/>
    <w:rsid w:val="002D20E8"/>
    <w:rsid w:val="002D236D"/>
    <w:rsid w:val="002D2947"/>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305"/>
    <w:rsid w:val="002E477F"/>
    <w:rsid w:val="002E530A"/>
    <w:rsid w:val="002E531D"/>
    <w:rsid w:val="002E5FDA"/>
    <w:rsid w:val="002E727E"/>
    <w:rsid w:val="002E7EE1"/>
    <w:rsid w:val="002F0651"/>
    <w:rsid w:val="002F0989"/>
    <w:rsid w:val="002F1020"/>
    <w:rsid w:val="002F1AB3"/>
    <w:rsid w:val="002F1F78"/>
    <w:rsid w:val="002F2045"/>
    <w:rsid w:val="002F2657"/>
    <w:rsid w:val="002F2A55"/>
    <w:rsid w:val="002F2B23"/>
    <w:rsid w:val="002F35FE"/>
    <w:rsid w:val="002F3816"/>
    <w:rsid w:val="002F4353"/>
    <w:rsid w:val="002F45B0"/>
    <w:rsid w:val="002F487F"/>
    <w:rsid w:val="002F49D9"/>
    <w:rsid w:val="002F6164"/>
    <w:rsid w:val="002F6C1E"/>
    <w:rsid w:val="002F6FA0"/>
    <w:rsid w:val="002F7000"/>
    <w:rsid w:val="002F7391"/>
    <w:rsid w:val="002F78B8"/>
    <w:rsid w:val="002F7A7E"/>
    <w:rsid w:val="002F7BEB"/>
    <w:rsid w:val="00300D3A"/>
    <w:rsid w:val="00301193"/>
    <w:rsid w:val="0030129D"/>
    <w:rsid w:val="003012ED"/>
    <w:rsid w:val="00301EBE"/>
    <w:rsid w:val="00303402"/>
    <w:rsid w:val="00303732"/>
    <w:rsid w:val="003041A8"/>
    <w:rsid w:val="00304237"/>
    <w:rsid w:val="00304436"/>
    <w:rsid w:val="00304D64"/>
    <w:rsid w:val="003053EF"/>
    <w:rsid w:val="00305944"/>
    <w:rsid w:val="00305C7F"/>
    <w:rsid w:val="00305E59"/>
    <w:rsid w:val="00305F6D"/>
    <w:rsid w:val="003061CB"/>
    <w:rsid w:val="003064D4"/>
    <w:rsid w:val="003065C4"/>
    <w:rsid w:val="003068EC"/>
    <w:rsid w:val="00306C33"/>
    <w:rsid w:val="003079EF"/>
    <w:rsid w:val="00307EE4"/>
    <w:rsid w:val="00307F3C"/>
    <w:rsid w:val="003101E4"/>
    <w:rsid w:val="00310A82"/>
    <w:rsid w:val="00310B6E"/>
    <w:rsid w:val="00310ED2"/>
    <w:rsid w:val="00311076"/>
    <w:rsid w:val="003117FE"/>
    <w:rsid w:val="00311C27"/>
    <w:rsid w:val="003123F6"/>
    <w:rsid w:val="00312737"/>
    <w:rsid w:val="00312958"/>
    <w:rsid w:val="003129B8"/>
    <w:rsid w:val="003141B6"/>
    <w:rsid w:val="00316381"/>
    <w:rsid w:val="003163A5"/>
    <w:rsid w:val="0031688E"/>
    <w:rsid w:val="003169A4"/>
    <w:rsid w:val="00316A13"/>
    <w:rsid w:val="003172A5"/>
    <w:rsid w:val="00317BD2"/>
    <w:rsid w:val="0032071C"/>
    <w:rsid w:val="00320B7E"/>
    <w:rsid w:val="00321A56"/>
    <w:rsid w:val="00321B20"/>
    <w:rsid w:val="00322AD4"/>
    <w:rsid w:val="003240F7"/>
    <w:rsid w:val="003246EA"/>
    <w:rsid w:val="00325043"/>
    <w:rsid w:val="00325546"/>
    <w:rsid w:val="003259C5"/>
    <w:rsid w:val="00325CC0"/>
    <w:rsid w:val="00326507"/>
    <w:rsid w:val="003267C8"/>
    <w:rsid w:val="00327436"/>
    <w:rsid w:val="00331472"/>
    <w:rsid w:val="0033253D"/>
    <w:rsid w:val="0033269B"/>
    <w:rsid w:val="00333314"/>
    <w:rsid w:val="00333B85"/>
    <w:rsid w:val="00334564"/>
    <w:rsid w:val="003347CE"/>
    <w:rsid w:val="0033520F"/>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40D5"/>
    <w:rsid w:val="0034567E"/>
    <w:rsid w:val="00345909"/>
    <w:rsid w:val="0034683C"/>
    <w:rsid w:val="003468B8"/>
    <w:rsid w:val="00346A23"/>
    <w:rsid w:val="00346E1C"/>
    <w:rsid w:val="00347499"/>
    <w:rsid w:val="003475E1"/>
    <w:rsid w:val="0034777A"/>
    <w:rsid w:val="00347EF3"/>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6B48"/>
    <w:rsid w:val="003572A0"/>
    <w:rsid w:val="003572EA"/>
    <w:rsid w:val="00357647"/>
    <w:rsid w:val="003577A8"/>
    <w:rsid w:val="003579C1"/>
    <w:rsid w:val="00357A33"/>
    <w:rsid w:val="00357AA2"/>
    <w:rsid w:val="00357D48"/>
    <w:rsid w:val="00357E1B"/>
    <w:rsid w:val="003605D5"/>
    <w:rsid w:val="00360FC2"/>
    <w:rsid w:val="0036230B"/>
    <w:rsid w:val="003629F7"/>
    <w:rsid w:val="00363298"/>
    <w:rsid w:val="00363335"/>
    <w:rsid w:val="00363627"/>
    <w:rsid w:val="00363E98"/>
    <w:rsid w:val="00364E7A"/>
    <w:rsid w:val="003650C5"/>
    <w:rsid w:val="00365152"/>
    <w:rsid w:val="0036520F"/>
    <w:rsid w:val="003653B7"/>
    <w:rsid w:val="0036570F"/>
    <w:rsid w:val="00365AD5"/>
    <w:rsid w:val="00366106"/>
    <w:rsid w:val="003669D8"/>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77D55"/>
    <w:rsid w:val="003802B8"/>
    <w:rsid w:val="00380721"/>
    <w:rsid w:val="00381658"/>
    <w:rsid w:val="00381E92"/>
    <w:rsid w:val="00382B60"/>
    <w:rsid w:val="00382E92"/>
    <w:rsid w:val="0038317B"/>
    <w:rsid w:val="00383467"/>
    <w:rsid w:val="0038400D"/>
    <w:rsid w:val="0038438D"/>
    <w:rsid w:val="0038517B"/>
    <w:rsid w:val="00385C27"/>
    <w:rsid w:val="00386E4B"/>
    <w:rsid w:val="003871DA"/>
    <w:rsid w:val="00387F19"/>
    <w:rsid w:val="00387F87"/>
    <w:rsid w:val="0039125D"/>
    <w:rsid w:val="00391276"/>
    <w:rsid w:val="0039134D"/>
    <w:rsid w:val="00391E56"/>
    <w:rsid w:val="00391F4E"/>
    <w:rsid w:val="00391F90"/>
    <w:rsid w:val="00392525"/>
    <w:rsid w:val="00393055"/>
    <w:rsid w:val="0039338D"/>
    <w:rsid w:val="0039349E"/>
    <w:rsid w:val="003937C5"/>
    <w:rsid w:val="00393856"/>
    <w:rsid w:val="0039415A"/>
    <w:rsid w:val="003946B4"/>
    <w:rsid w:val="003946D2"/>
    <w:rsid w:val="00394990"/>
    <w:rsid w:val="003949A5"/>
    <w:rsid w:val="00395D6D"/>
    <w:rsid w:val="003960EA"/>
    <w:rsid w:val="0039646A"/>
    <w:rsid w:val="00396D60"/>
    <w:rsid w:val="003972CC"/>
    <w:rsid w:val="00397DC0"/>
    <w:rsid w:val="003A0181"/>
    <w:rsid w:val="003A0A31"/>
    <w:rsid w:val="003A145D"/>
    <w:rsid w:val="003A1EBB"/>
    <w:rsid w:val="003A2BE0"/>
    <w:rsid w:val="003A2D11"/>
    <w:rsid w:val="003A39AC"/>
    <w:rsid w:val="003A5049"/>
    <w:rsid w:val="003A5533"/>
    <w:rsid w:val="003A58C4"/>
    <w:rsid w:val="003A5EB8"/>
    <w:rsid w:val="003A62A4"/>
    <w:rsid w:val="003A645E"/>
    <w:rsid w:val="003A6791"/>
    <w:rsid w:val="003A734A"/>
    <w:rsid w:val="003B0D6E"/>
    <w:rsid w:val="003B173D"/>
    <w:rsid w:val="003B1B9C"/>
    <w:rsid w:val="003B1BC5"/>
    <w:rsid w:val="003B1D5C"/>
    <w:rsid w:val="003B1FC0"/>
    <w:rsid w:val="003B1FE5"/>
    <w:rsid w:val="003B3302"/>
    <w:rsid w:val="003B3A13"/>
    <w:rsid w:val="003B3E74"/>
    <w:rsid w:val="003B487D"/>
    <w:rsid w:val="003B4A74"/>
    <w:rsid w:val="003B5123"/>
    <w:rsid w:val="003B585C"/>
    <w:rsid w:val="003B5BE3"/>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2A0"/>
    <w:rsid w:val="003D0BE0"/>
    <w:rsid w:val="003D0E3C"/>
    <w:rsid w:val="003D1153"/>
    <w:rsid w:val="003D14E9"/>
    <w:rsid w:val="003D167B"/>
    <w:rsid w:val="003D1CF4"/>
    <w:rsid w:val="003D2146"/>
    <w:rsid w:val="003D256D"/>
    <w:rsid w:val="003D280E"/>
    <w:rsid w:val="003D2FE2"/>
    <w:rsid w:val="003D3794"/>
    <w:rsid w:val="003D395E"/>
    <w:rsid w:val="003D3964"/>
    <w:rsid w:val="003D3EB8"/>
    <w:rsid w:val="003D4A9C"/>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6E75"/>
    <w:rsid w:val="003F71DE"/>
    <w:rsid w:val="003F762C"/>
    <w:rsid w:val="003F7B41"/>
    <w:rsid w:val="003F7F2F"/>
    <w:rsid w:val="004004BE"/>
    <w:rsid w:val="0040112D"/>
    <w:rsid w:val="0040140A"/>
    <w:rsid w:val="004015B6"/>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183"/>
    <w:rsid w:val="004072C8"/>
    <w:rsid w:val="0040761D"/>
    <w:rsid w:val="0041023E"/>
    <w:rsid w:val="004110AC"/>
    <w:rsid w:val="004116A0"/>
    <w:rsid w:val="00411D9D"/>
    <w:rsid w:val="00412C15"/>
    <w:rsid w:val="00413390"/>
    <w:rsid w:val="00413595"/>
    <w:rsid w:val="004137FE"/>
    <w:rsid w:val="004153E3"/>
    <w:rsid w:val="00416905"/>
    <w:rsid w:val="00416F1E"/>
    <w:rsid w:val="0041739A"/>
    <w:rsid w:val="004175B6"/>
    <w:rsid w:val="00417E48"/>
    <w:rsid w:val="00417F33"/>
    <w:rsid w:val="004216C5"/>
    <w:rsid w:val="00421A16"/>
    <w:rsid w:val="00421AEB"/>
    <w:rsid w:val="00422802"/>
    <w:rsid w:val="00422F57"/>
    <w:rsid w:val="00424E1F"/>
    <w:rsid w:val="00426969"/>
    <w:rsid w:val="0042712B"/>
    <w:rsid w:val="00427AAE"/>
    <w:rsid w:val="00427EAA"/>
    <w:rsid w:val="00430296"/>
    <w:rsid w:val="00431998"/>
    <w:rsid w:val="004320D2"/>
    <w:rsid w:val="004320F2"/>
    <w:rsid w:val="00434D1C"/>
    <w:rsid w:val="0043558D"/>
    <w:rsid w:val="00435ACE"/>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38"/>
    <w:rsid w:val="004521BB"/>
    <w:rsid w:val="00452896"/>
    <w:rsid w:val="00453575"/>
    <w:rsid w:val="00454BBB"/>
    <w:rsid w:val="00454D73"/>
    <w:rsid w:val="0045525D"/>
    <w:rsid w:val="004553CA"/>
    <w:rsid w:val="0045669A"/>
    <w:rsid w:val="00456B02"/>
    <w:rsid w:val="00457745"/>
    <w:rsid w:val="004604A2"/>
    <w:rsid w:val="00460824"/>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A4C"/>
    <w:rsid w:val="00472E68"/>
    <w:rsid w:val="00473C49"/>
    <w:rsid w:val="00473CF5"/>
    <w:rsid w:val="004749BD"/>
    <w:rsid w:val="00475591"/>
    <w:rsid w:val="0047564A"/>
    <w:rsid w:val="00475DA7"/>
    <w:rsid w:val="0047619C"/>
    <w:rsid w:val="00476A47"/>
    <w:rsid w:val="004775ED"/>
    <w:rsid w:val="00477E9F"/>
    <w:rsid w:val="00480162"/>
    <w:rsid w:val="0048046E"/>
    <w:rsid w:val="0048059F"/>
    <w:rsid w:val="00480914"/>
    <w:rsid w:val="004813B3"/>
    <w:rsid w:val="004834BA"/>
    <w:rsid w:val="00483944"/>
    <w:rsid w:val="00483A42"/>
    <w:rsid w:val="0048419C"/>
    <w:rsid w:val="00484FED"/>
    <w:rsid w:val="00485531"/>
    <w:rsid w:val="004857E7"/>
    <w:rsid w:val="004859E2"/>
    <w:rsid w:val="004865CE"/>
    <w:rsid w:val="00486B55"/>
    <w:rsid w:val="00487402"/>
    <w:rsid w:val="004874EC"/>
    <w:rsid w:val="00487592"/>
    <w:rsid w:val="00487F5A"/>
    <w:rsid w:val="0049031F"/>
    <w:rsid w:val="00490743"/>
    <w:rsid w:val="00491B1B"/>
    <w:rsid w:val="004929E4"/>
    <w:rsid w:val="0049374F"/>
    <w:rsid w:val="00493AF9"/>
    <w:rsid w:val="00493CC7"/>
    <w:rsid w:val="0049623A"/>
    <w:rsid w:val="0049655D"/>
    <w:rsid w:val="0049697A"/>
    <w:rsid w:val="004974D8"/>
    <w:rsid w:val="004975D5"/>
    <w:rsid w:val="00497672"/>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3B1"/>
    <w:rsid w:val="004B753B"/>
    <w:rsid w:val="004B7B69"/>
    <w:rsid w:val="004C17D2"/>
    <w:rsid w:val="004C1D9B"/>
    <w:rsid w:val="004C217A"/>
    <w:rsid w:val="004C2EEA"/>
    <w:rsid w:val="004C3803"/>
    <w:rsid w:val="004C4CC7"/>
    <w:rsid w:val="004C5C21"/>
    <w:rsid w:val="004C5CF3"/>
    <w:rsid w:val="004C757B"/>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B2F"/>
    <w:rsid w:val="004E1C69"/>
    <w:rsid w:val="004E1C8E"/>
    <w:rsid w:val="004E27C5"/>
    <w:rsid w:val="004E2FC6"/>
    <w:rsid w:val="004E442C"/>
    <w:rsid w:val="004E54F5"/>
    <w:rsid w:val="004E5843"/>
    <w:rsid w:val="004E67A9"/>
    <w:rsid w:val="004E6A12"/>
    <w:rsid w:val="004E6E9A"/>
    <w:rsid w:val="004F023B"/>
    <w:rsid w:val="004F0926"/>
    <w:rsid w:val="004F0CAA"/>
    <w:rsid w:val="004F2130"/>
    <w:rsid w:val="004F2639"/>
    <w:rsid w:val="004F2747"/>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4D84"/>
    <w:rsid w:val="0050520C"/>
    <w:rsid w:val="00505BBB"/>
    <w:rsid w:val="00506832"/>
    <w:rsid w:val="00506873"/>
    <w:rsid w:val="00507FEA"/>
    <w:rsid w:val="00510110"/>
    <w:rsid w:val="00510176"/>
    <w:rsid w:val="005106CC"/>
    <w:rsid w:val="00510B0A"/>
    <w:rsid w:val="00510C3D"/>
    <w:rsid w:val="00510CB7"/>
    <w:rsid w:val="005111C3"/>
    <w:rsid w:val="005114D0"/>
    <w:rsid w:val="00511941"/>
    <w:rsid w:val="00511966"/>
    <w:rsid w:val="00511BCB"/>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17D12"/>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876"/>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13DB"/>
    <w:rsid w:val="0053262C"/>
    <w:rsid w:val="00532EDD"/>
    <w:rsid w:val="00533989"/>
    <w:rsid w:val="00534395"/>
    <w:rsid w:val="00534468"/>
    <w:rsid w:val="00535520"/>
    <w:rsid w:val="005358F5"/>
    <w:rsid w:val="00535C30"/>
    <w:rsid w:val="00535F96"/>
    <w:rsid w:val="00536021"/>
    <w:rsid w:val="00536225"/>
    <w:rsid w:val="00536BFB"/>
    <w:rsid w:val="00536FD1"/>
    <w:rsid w:val="00536FE2"/>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623"/>
    <w:rsid w:val="00543BAE"/>
    <w:rsid w:val="00544728"/>
    <w:rsid w:val="00544D9F"/>
    <w:rsid w:val="005457B4"/>
    <w:rsid w:val="00545849"/>
    <w:rsid w:val="00545F4E"/>
    <w:rsid w:val="00546AA0"/>
    <w:rsid w:val="00546DF3"/>
    <w:rsid w:val="005473A5"/>
    <w:rsid w:val="0054752B"/>
    <w:rsid w:val="005500CE"/>
    <w:rsid w:val="00550A62"/>
    <w:rsid w:val="00551891"/>
    <w:rsid w:val="00551BE0"/>
    <w:rsid w:val="005525A4"/>
    <w:rsid w:val="00552934"/>
    <w:rsid w:val="00552D6E"/>
    <w:rsid w:val="00553748"/>
    <w:rsid w:val="005539E3"/>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67EBA"/>
    <w:rsid w:val="00570E84"/>
    <w:rsid w:val="005716B8"/>
    <w:rsid w:val="00571702"/>
    <w:rsid w:val="00571F29"/>
    <w:rsid w:val="00572A57"/>
    <w:rsid w:val="005739AB"/>
    <w:rsid w:val="005744FC"/>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6267"/>
    <w:rsid w:val="00587072"/>
    <w:rsid w:val="00587521"/>
    <w:rsid w:val="00587699"/>
    <w:rsid w:val="005876A3"/>
    <w:rsid w:val="00587836"/>
    <w:rsid w:val="005900F2"/>
    <w:rsid w:val="005914BE"/>
    <w:rsid w:val="0059159E"/>
    <w:rsid w:val="005918A4"/>
    <w:rsid w:val="00591EB1"/>
    <w:rsid w:val="00592A50"/>
    <w:rsid w:val="00592F35"/>
    <w:rsid w:val="005939DE"/>
    <w:rsid w:val="00593B80"/>
    <w:rsid w:val="00593E76"/>
    <w:rsid w:val="00594C31"/>
    <w:rsid w:val="00594D27"/>
    <w:rsid w:val="00594FEE"/>
    <w:rsid w:val="005953F4"/>
    <w:rsid w:val="0059577A"/>
    <w:rsid w:val="00595BF3"/>
    <w:rsid w:val="005960B4"/>
    <w:rsid w:val="0059636E"/>
    <w:rsid w:val="005972CF"/>
    <w:rsid w:val="005A0192"/>
    <w:rsid w:val="005A1075"/>
    <w:rsid w:val="005A1236"/>
    <w:rsid w:val="005A159E"/>
    <w:rsid w:val="005A17BE"/>
    <w:rsid w:val="005A1994"/>
    <w:rsid w:val="005A2D0A"/>
    <w:rsid w:val="005A3009"/>
    <w:rsid w:val="005A3362"/>
    <w:rsid w:val="005A3A35"/>
    <w:rsid w:val="005A3D17"/>
    <w:rsid w:val="005A3D72"/>
    <w:rsid w:val="005A3DC6"/>
    <w:rsid w:val="005A3EB8"/>
    <w:rsid w:val="005A3EDC"/>
    <w:rsid w:val="005A405F"/>
    <w:rsid w:val="005A4324"/>
    <w:rsid w:val="005A46E2"/>
    <w:rsid w:val="005A4D3D"/>
    <w:rsid w:val="005A5156"/>
    <w:rsid w:val="005A51EE"/>
    <w:rsid w:val="005A57B8"/>
    <w:rsid w:val="005A6435"/>
    <w:rsid w:val="005A6587"/>
    <w:rsid w:val="005A6E91"/>
    <w:rsid w:val="005A79EE"/>
    <w:rsid w:val="005A7A04"/>
    <w:rsid w:val="005A7FD2"/>
    <w:rsid w:val="005B05D5"/>
    <w:rsid w:val="005B0ADA"/>
    <w:rsid w:val="005B1797"/>
    <w:rsid w:val="005B18D8"/>
    <w:rsid w:val="005B1CFC"/>
    <w:rsid w:val="005B1DD6"/>
    <w:rsid w:val="005B1E95"/>
    <w:rsid w:val="005B20E7"/>
    <w:rsid w:val="005B2723"/>
    <w:rsid w:val="005B2896"/>
    <w:rsid w:val="005B2A24"/>
    <w:rsid w:val="005B3A59"/>
    <w:rsid w:val="005B4254"/>
    <w:rsid w:val="005B4A53"/>
    <w:rsid w:val="005B4C69"/>
    <w:rsid w:val="005B598A"/>
    <w:rsid w:val="005B60B3"/>
    <w:rsid w:val="005B6593"/>
    <w:rsid w:val="005B65E5"/>
    <w:rsid w:val="005B6638"/>
    <w:rsid w:val="005B6B3E"/>
    <w:rsid w:val="005B6B51"/>
    <w:rsid w:val="005B6DCF"/>
    <w:rsid w:val="005B6F10"/>
    <w:rsid w:val="005B796C"/>
    <w:rsid w:val="005C0666"/>
    <w:rsid w:val="005C0D39"/>
    <w:rsid w:val="005C1BF7"/>
    <w:rsid w:val="005C1C00"/>
    <w:rsid w:val="005C1C99"/>
    <w:rsid w:val="005C2FBD"/>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3DCE"/>
    <w:rsid w:val="005D3F02"/>
    <w:rsid w:val="005D4D30"/>
    <w:rsid w:val="005D4EC7"/>
    <w:rsid w:val="005D5478"/>
    <w:rsid w:val="005D5D7D"/>
    <w:rsid w:val="005D60E5"/>
    <w:rsid w:val="005D71EF"/>
    <w:rsid w:val="005D7469"/>
    <w:rsid w:val="005D7731"/>
    <w:rsid w:val="005D7FA6"/>
    <w:rsid w:val="005E019C"/>
    <w:rsid w:val="005E0725"/>
    <w:rsid w:val="005E0E50"/>
    <w:rsid w:val="005E1751"/>
    <w:rsid w:val="005E1F72"/>
    <w:rsid w:val="005E24FD"/>
    <w:rsid w:val="005E2F4D"/>
    <w:rsid w:val="005E2FA5"/>
    <w:rsid w:val="005E3501"/>
    <w:rsid w:val="005E3FC4"/>
    <w:rsid w:val="005E4C8D"/>
    <w:rsid w:val="005E4DDB"/>
    <w:rsid w:val="005E52ED"/>
    <w:rsid w:val="005E544E"/>
    <w:rsid w:val="005E573E"/>
    <w:rsid w:val="005E6606"/>
    <w:rsid w:val="005E6D42"/>
    <w:rsid w:val="005E7AC1"/>
    <w:rsid w:val="005E7DD1"/>
    <w:rsid w:val="005F0715"/>
    <w:rsid w:val="005F09CE"/>
    <w:rsid w:val="005F1793"/>
    <w:rsid w:val="005F1CC0"/>
    <w:rsid w:val="005F1DBB"/>
    <w:rsid w:val="005F1F95"/>
    <w:rsid w:val="005F24BD"/>
    <w:rsid w:val="005F25EF"/>
    <w:rsid w:val="005F2C25"/>
    <w:rsid w:val="005F2F3B"/>
    <w:rsid w:val="005F34E9"/>
    <w:rsid w:val="005F3AA8"/>
    <w:rsid w:val="005F53F2"/>
    <w:rsid w:val="005F581A"/>
    <w:rsid w:val="005F6312"/>
    <w:rsid w:val="005F6DED"/>
    <w:rsid w:val="005F7C1D"/>
    <w:rsid w:val="00601148"/>
    <w:rsid w:val="00601BC5"/>
    <w:rsid w:val="00604410"/>
    <w:rsid w:val="006047DA"/>
    <w:rsid w:val="00605075"/>
    <w:rsid w:val="0060526C"/>
    <w:rsid w:val="00605382"/>
    <w:rsid w:val="00606328"/>
    <w:rsid w:val="0060652B"/>
    <w:rsid w:val="00606B84"/>
    <w:rsid w:val="00607120"/>
    <w:rsid w:val="006073E6"/>
    <w:rsid w:val="00607F7B"/>
    <w:rsid w:val="006105DA"/>
    <w:rsid w:val="00610F61"/>
    <w:rsid w:val="00611036"/>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208"/>
    <w:rsid w:val="006237BD"/>
    <w:rsid w:val="00623998"/>
    <w:rsid w:val="00623F24"/>
    <w:rsid w:val="00624725"/>
    <w:rsid w:val="00624E49"/>
    <w:rsid w:val="00625529"/>
    <w:rsid w:val="0062795D"/>
    <w:rsid w:val="00627BE1"/>
    <w:rsid w:val="00627D28"/>
    <w:rsid w:val="00627E00"/>
    <w:rsid w:val="00627E5F"/>
    <w:rsid w:val="0063094A"/>
    <w:rsid w:val="00630BF1"/>
    <w:rsid w:val="00630CC3"/>
    <w:rsid w:val="0063101C"/>
    <w:rsid w:val="00631432"/>
    <w:rsid w:val="00631744"/>
    <w:rsid w:val="00631785"/>
    <w:rsid w:val="00631C2B"/>
    <w:rsid w:val="00632AC2"/>
    <w:rsid w:val="00632EAC"/>
    <w:rsid w:val="00633389"/>
    <w:rsid w:val="006333F6"/>
    <w:rsid w:val="00633E1E"/>
    <w:rsid w:val="0063461E"/>
    <w:rsid w:val="00634DC9"/>
    <w:rsid w:val="00635D52"/>
    <w:rsid w:val="006368CA"/>
    <w:rsid w:val="00636A8E"/>
    <w:rsid w:val="006371D0"/>
    <w:rsid w:val="00637BF6"/>
    <w:rsid w:val="00637DAB"/>
    <w:rsid w:val="006402EA"/>
    <w:rsid w:val="006414F0"/>
    <w:rsid w:val="006417C7"/>
    <w:rsid w:val="00641D5C"/>
    <w:rsid w:val="00642172"/>
    <w:rsid w:val="006422E0"/>
    <w:rsid w:val="00642EFE"/>
    <w:rsid w:val="00643BC6"/>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455"/>
    <w:rsid w:val="00653939"/>
    <w:rsid w:val="00654013"/>
    <w:rsid w:val="00654A51"/>
    <w:rsid w:val="00654ADD"/>
    <w:rsid w:val="00654B3F"/>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34E"/>
    <w:rsid w:val="00671A82"/>
    <w:rsid w:val="00672AAB"/>
    <w:rsid w:val="0067389F"/>
    <w:rsid w:val="00673BD3"/>
    <w:rsid w:val="00673D0A"/>
    <w:rsid w:val="0067442E"/>
    <w:rsid w:val="00675684"/>
    <w:rsid w:val="00675740"/>
    <w:rsid w:val="0067579A"/>
    <w:rsid w:val="00675873"/>
    <w:rsid w:val="00676178"/>
    <w:rsid w:val="006770F4"/>
    <w:rsid w:val="00677499"/>
    <w:rsid w:val="00677658"/>
    <w:rsid w:val="00680C55"/>
    <w:rsid w:val="00681F45"/>
    <w:rsid w:val="0068264F"/>
    <w:rsid w:val="00682E8D"/>
    <w:rsid w:val="00682FE4"/>
    <w:rsid w:val="00683E0A"/>
    <w:rsid w:val="006844DF"/>
    <w:rsid w:val="00685962"/>
    <w:rsid w:val="00685A30"/>
    <w:rsid w:val="00685C48"/>
    <w:rsid w:val="00687D28"/>
    <w:rsid w:val="00687E34"/>
    <w:rsid w:val="006906E8"/>
    <w:rsid w:val="00690A4B"/>
    <w:rsid w:val="00691009"/>
    <w:rsid w:val="006912BB"/>
    <w:rsid w:val="006918F8"/>
    <w:rsid w:val="00692C09"/>
    <w:rsid w:val="00692FA3"/>
    <w:rsid w:val="00693101"/>
    <w:rsid w:val="00693ACD"/>
    <w:rsid w:val="00693C4E"/>
    <w:rsid w:val="006946B0"/>
    <w:rsid w:val="006953B6"/>
    <w:rsid w:val="0069574A"/>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1B9"/>
    <w:rsid w:val="006B3AE3"/>
    <w:rsid w:val="006B3B3D"/>
    <w:rsid w:val="006B3E56"/>
    <w:rsid w:val="006B3E66"/>
    <w:rsid w:val="006B4238"/>
    <w:rsid w:val="006B50F3"/>
    <w:rsid w:val="006B5588"/>
    <w:rsid w:val="006B572D"/>
    <w:rsid w:val="006B5849"/>
    <w:rsid w:val="006B5893"/>
    <w:rsid w:val="006B5E95"/>
    <w:rsid w:val="006B6220"/>
    <w:rsid w:val="006B6337"/>
    <w:rsid w:val="006B68CD"/>
    <w:rsid w:val="006B6951"/>
    <w:rsid w:val="006C00C9"/>
    <w:rsid w:val="006C0236"/>
    <w:rsid w:val="006C08B6"/>
    <w:rsid w:val="006C1293"/>
    <w:rsid w:val="006C12EC"/>
    <w:rsid w:val="006C15CC"/>
    <w:rsid w:val="006C15F1"/>
    <w:rsid w:val="006C1D25"/>
    <w:rsid w:val="006C229E"/>
    <w:rsid w:val="006C2B56"/>
    <w:rsid w:val="006C2C13"/>
    <w:rsid w:val="006C2F98"/>
    <w:rsid w:val="006C3068"/>
    <w:rsid w:val="006C3115"/>
    <w:rsid w:val="006C312E"/>
    <w:rsid w:val="006C330D"/>
    <w:rsid w:val="006C47F0"/>
    <w:rsid w:val="006C679A"/>
    <w:rsid w:val="006C67EC"/>
    <w:rsid w:val="006C7FD7"/>
    <w:rsid w:val="006D0B02"/>
    <w:rsid w:val="006D0D6F"/>
    <w:rsid w:val="006D0E83"/>
    <w:rsid w:val="006D1196"/>
    <w:rsid w:val="006D1826"/>
    <w:rsid w:val="006D1BA0"/>
    <w:rsid w:val="006D22AE"/>
    <w:rsid w:val="006D22CA"/>
    <w:rsid w:val="006D2DF7"/>
    <w:rsid w:val="006D32C0"/>
    <w:rsid w:val="006D3EA9"/>
    <w:rsid w:val="006D3EDB"/>
    <w:rsid w:val="006D42EB"/>
    <w:rsid w:val="006D440D"/>
    <w:rsid w:val="006D4448"/>
    <w:rsid w:val="006D4E1D"/>
    <w:rsid w:val="006D5516"/>
    <w:rsid w:val="006D6150"/>
    <w:rsid w:val="006D619D"/>
    <w:rsid w:val="006D682E"/>
    <w:rsid w:val="006D684E"/>
    <w:rsid w:val="006D7219"/>
    <w:rsid w:val="006D7E09"/>
    <w:rsid w:val="006E15CD"/>
    <w:rsid w:val="006E1E8F"/>
    <w:rsid w:val="006E21FB"/>
    <w:rsid w:val="006E2BF0"/>
    <w:rsid w:val="006E35A0"/>
    <w:rsid w:val="006E39B8"/>
    <w:rsid w:val="006E3CEE"/>
    <w:rsid w:val="006E49D7"/>
    <w:rsid w:val="006E50E4"/>
    <w:rsid w:val="006E51B0"/>
    <w:rsid w:val="006E5904"/>
    <w:rsid w:val="006E5968"/>
    <w:rsid w:val="006E5CC5"/>
    <w:rsid w:val="006E6903"/>
    <w:rsid w:val="006E69E4"/>
    <w:rsid w:val="006E6FA0"/>
    <w:rsid w:val="006E732A"/>
    <w:rsid w:val="006E73AC"/>
    <w:rsid w:val="006E7845"/>
    <w:rsid w:val="006E7900"/>
    <w:rsid w:val="006E7947"/>
    <w:rsid w:val="006E7D3E"/>
    <w:rsid w:val="006E7F44"/>
    <w:rsid w:val="006F012B"/>
    <w:rsid w:val="006F02F7"/>
    <w:rsid w:val="006F0E10"/>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9E2"/>
    <w:rsid w:val="00702A06"/>
    <w:rsid w:val="007032AC"/>
    <w:rsid w:val="007035C9"/>
    <w:rsid w:val="00703BF6"/>
    <w:rsid w:val="007043C0"/>
    <w:rsid w:val="00704898"/>
    <w:rsid w:val="00705492"/>
    <w:rsid w:val="00705706"/>
    <w:rsid w:val="00705896"/>
    <w:rsid w:val="00705B55"/>
    <w:rsid w:val="007066AC"/>
    <w:rsid w:val="007072C5"/>
    <w:rsid w:val="0070731F"/>
    <w:rsid w:val="007075E5"/>
    <w:rsid w:val="00707B86"/>
    <w:rsid w:val="00710C1B"/>
    <w:rsid w:val="00712311"/>
    <w:rsid w:val="0071252A"/>
    <w:rsid w:val="00712DB8"/>
    <w:rsid w:val="007131F4"/>
    <w:rsid w:val="00713746"/>
    <w:rsid w:val="00713A8E"/>
    <w:rsid w:val="0071687B"/>
    <w:rsid w:val="0071689A"/>
    <w:rsid w:val="00716D69"/>
    <w:rsid w:val="00716F47"/>
    <w:rsid w:val="007204FD"/>
    <w:rsid w:val="00720542"/>
    <w:rsid w:val="00720A81"/>
    <w:rsid w:val="007210AC"/>
    <w:rsid w:val="00721677"/>
    <w:rsid w:val="007219ED"/>
    <w:rsid w:val="00721A7B"/>
    <w:rsid w:val="00721CBC"/>
    <w:rsid w:val="00722665"/>
    <w:rsid w:val="00722D91"/>
    <w:rsid w:val="00723462"/>
    <w:rsid w:val="00723DF8"/>
    <w:rsid w:val="00723E02"/>
    <w:rsid w:val="007248D6"/>
    <w:rsid w:val="007248F1"/>
    <w:rsid w:val="00724BD7"/>
    <w:rsid w:val="007251AB"/>
    <w:rsid w:val="007257FF"/>
    <w:rsid w:val="0072587C"/>
    <w:rsid w:val="00725C67"/>
    <w:rsid w:val="00725ED3"/>
    <w:rsid w:val="00731129"/>
    <w:rsid w:val="00731B85"/>
    <w:rsid w:val="00731BD1"/>
    <w:rsid w:val="00731D26"/>
    <w:rsid w:val="00731F31"/>
    <w:rsid w:val="00732686"/>
    <w:rsid w:val="00732871"/>
    <w:rsid w:val="00732FBF"/>
    <w:rsid w:val="00733993"/>
    <w:rsid w:val="00735365"/>
    <w:rsid w:val="00736959"/>
    <w:rsid w:val="00736A43"/>
    <w:rsid w:val="00737986"/>
    <w:rsid w:val="00737B2F"/>
    <w:rsid w:val="00737D8E"/>
    <w:rsid w:val="00740919"/>
    <w:rsid w:val="00740EF5"/>
    <w:rsid w:val="007412A7"/>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6F"/>
    <w:rsid w:val="00750AED"/>
    <w:rsid w:val="00750C6C"/>
    <w:rsid w:val="00750E05"/>
    <w:rsid w:val="00750FFF"/>
    <w:rsid w:val="00751116"/>
    <w:rsid w:val="00751C28"/>
    <w:rsid w:val="007525C0"/>
    <w:rsid w:val="0075266D"/>
    <w:rsid w:val="00752E11"/>
    <w:rsid w:val="00753A6C"/>
    <w:rsid w:val="00753BE3"/>
    <w:rsid w:val="00753C9B"/>
    <w:rsid w:val="00753E6E"/>
    <w:rsid w:val="007542A6"/>
    <w:rsid w:val="00754697"/>
    <w:rsid w:val="007547BE"/>
    <w:rsid w:val="00754E14"/>
    <w:rsid w:val="007554B5"/>
    <w:rsid w:val="00755AA2"/>
    <w:rsid w:val="00757043"/>
    <w:rsid w:val="007570F1"/>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1F55"/>
    <w:rsid w:val="00762026"/>
    <w:rsid w:val="0076257C"/>
    <w:rsid w:val="0076368E"/>
    <w:rsid w:val="0076384C"/>
    <w:rsid w:val="007642C2"/>
    <w:rsid w:val="007646F8"/>
    <w:rsid w:val="00764AAD"/>
    <w:rsid w:val="0076538E"/>
    <w:rsid w:val="007656DE"/>
    <w:rsid w:val="00766702"/>
    <w:rsid w:val="0076724B"/>
    <w:rsid w:val="0076747F"/>
    <w:rsid w:val="0076763C"/>
    <w:rsid w:val="00767AD3"/>
    <w:rsid w:val="00767B04"/>
    <w:rsid w:val="007706D9"/>
    <w:rsid w:val="00770B03"/>
    <w:rsid w:val="00770F5F"/>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77C"/>
    <w:rsid w:val="00775FAF"/>
    <w:rsid w:val="0077650F"/>
    <w:rsid w:val="00776E6C"/>
    <w:rsid w:val="00777EAE"/>
    <w:rsid w:val="00780D00"/>
    <w:rsid w:val="00780D44"/>
    <w:rsid w:val="007811AE"/>
    <w:rsid w:val="007813EB"/>
    <w:rsid w:val="007814A5"/>
    <w:rsid w:val="00781688"/>
    <w:rsid w:val="007827C7"/>
    <w:rsid w:val="00782D3C"/>
    <w:rsid w:val="00782D60"/>
    <w:rsid w:val="00782FDC"/>
    <w:rsid w:val="0078387F"/>
    <w:rsid w:val="007839E7"/>
    <w:rsid w:val="00783AA5"/>
    <w:rsid w:val="007846D3"/>
    <w:rsid w:val="00784CB7"/>
    <w:rsid w:val="007854B2"/>
    <w:rsid w:val="00786A78"/>
    <w:rsid w:val="00786EB3"/>
    <w:rsid w:val="0078711D"/>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4F1C"/>
    <w:rsid w:val="0079574B"/>
    <w:rsid w:val="00795CAB"/>
    <w:rsid w:val="00795DC8"/>
    <w:rsid w:val="00796008"/>
    <w:rsid w:val="00796076"/>
    <w:rsid w:val="00796161"/>
    <w:rsid w:val="007961A6"/>
    <w:rsid w:val="007965E0"/>
    <w:rsid w:val="007966BA"/>
    <w:rsid w:val="007968A3"/>
    <w:rsid w:val="00796A5F"/>
    <w:rsid w:val="00796D4A"/>
    <w:rsid w:val="00797722"/>
    <w:rsid w:val="007A068C"/>
    <w:rsid w:val="007A08E5"/>
    <w:rsid w:val="007A0FC0"/>
    <w:rsid w:val="007A12AE"/>
    <w:rsid w:val="007A16FB"/>
    <w:rsid w:val="007A2020"/>
    <w:rsid w:val="007A2E03"/>
    <w:rsid w:val="007A2F9A"/>
    <w:rsid w:val="007A2FC9"/>
    <w:rsid w:val="007A3487"/>
    <w:rsid w:val="007A34A6"/>
    <w:rsid w:val="007A3EE6"/>
    <w:rsid w:val="007A40C1"/>
    <w:rsid w:val="007A4821"/>
    <w:rsid w:val="007A4BB9"/>
    <w:rsid w:val="007A5778"/>
    <w:rsid w:val="007A5F50"/>
    <w:rsid w:val="007A6841"/>
    <w:rsid w:val="007A6C46"/>
    <w:rsid w:val="007A7D44"/>
    <w:rsid w:val="007A7D71"/>
    <w:rsid w:val="007A7DEB"/>
    <w:rsid w:val="007B00E3"/>
    <w:rsid w:val="007B02EE"/>
    <w:rsid w:val="007B0562"/>
    <w:rsid w:val="007B057C"/>
    <w:rsid w:val="007B0CBD"/>
    <w:rsid w:val="007B188A"/>
    <w:rsid w:val="007B207A"/>
    <w:rsid w:val="007B21E3"/>
    <w:rsid w:val="007B29F6"/>
    <w:rsid w:val="007B2EA4"/>
    <w:rsid w:val="007B36E4"/>
    <w:rsid w:val="007B38F0"/>
    <w:rsid w:val="007B3A2A"/>
    <w:rsid w:val="007B3F5F"/>
    <w:rsid w:val="007B50C2"/>
    <w:rsid w:val="007B6811"/>
    <w:rsid w:val="007B73B0"/>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85E"/>
    <w:rsid w:val="007C5F44"/>
    <w:rsid w:val="007C6A92"/>
    <w:rsid w:val="007C6CF3"/>
    <w:rsid w:val="007C6F4D"/>
    <w:rsid w:val="007D02FE"/>
    <w:rsid w:val="007D0452"/>
    <w:rsid w:val="007D0927"/>
    <w:rsid w:val="007D0C96"/>
    <w:rsid w:val="007D1213"/>
    <w:rsid w:val="007D12B1"/>
    <w:rsid w:val="007D13EE"/>
    <w:rsid w:val="007D1675"/>
    <w:rsid w:val="007D1692"/>
    <w:rsid w:val="007D27B8"/>
    <w:rsid w:val="007D2B56"/>
    <w:rsid w:val="007D2D1D"/>
    <w:rsid w:val="007D2E33"/>
    <w:rsid w:val="007D3E45"/>
    <w:rsid w:val="007D4017"/>
    <w:rsid w:val="007D4470"/>
    <w:rsid w:val="007D4E09"/>
    <w:rsid w:val="007D52DB"/>
    <w:rsid w:val="007D57BA"/>
    <w:rsid w:val="007D61DE"/>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38F"/>
    <w:rsid w:val="007E2813"/>
    <w:rsid w:val="007E31D9"/>
    <w:rsid w:val="007E35BC"/>
    <w:rsid w:val="007E3AEE"/>
    <w:rsid w:val="007E4355"/>
    <w:rsid w:val="007E439C"/>
    <w:rsid w:val="007E46FE"/>
    <w:rsid w:val="007E4B42"/>
    <w:rsid w:val="007E5801"/>
    <w:rsid w:val="007E632F"/>
    <w:rsid w:val="007E6636"/>
    <w:rsid w:val="007E6804"/>
    <w:rsid w:val="007E6918"/>
    <w:rsid w:val="007E6E01"/>
    <w:rsid w:val="007E73FD"/>
    <w:rsid w:val="007E7A22"/>
    <w:rsid w:val="007F12DE"/>
    <w:rsid w:val="007F1314"/>
    <w:rsid w:val="007F1C07"/>
    <w:rsid w:val="007F281F"/>
    <w:rsid w:val="007F44EE"/>
    <w:rsid w:val="007F495A"/>
    <w:rsid w:val="007F503F"/>
    <w:rsid w:val="007F5A5F"/>
    <w:rsid w:val="007F6722"/>
    <w:rsid w:val="007F78FA"/>
    <w:rsid w:val="007F7FBA"/>
    <w:rsid w:val="00800B26"/>
    <w:rsid w:val="0080112C"/>
    <w:rsid w:val="008013BF"/>
    <w:rsid w:val="008013DA"/>
    <w:rsid w:val="00801AC7"/>
    <w:rsid w:val="00802C55"/>
    <w:rsid w:val="008030B6"/>
    <w:rsid w:val="0080322B"/>
    <w:rsid w:val="00803ED8"/>
    <w:rsid w:val="008040A9"/>
    <w:rsid w:val="0080436E"/>
    <w:rsid w:val="0080437A"/>
    <w:rsid w:val="0080490E"/>
    <w:rsid w:val="00804F33"/>
    <w:rsid w:val="008051B3"/>
    <w:rsid w:val="008055DB"/>
    <w:rsid w:val="00805D0D"/>
    <w:rsid w:val="00806EF0"/>
    <w:rsid w:val="00807178"/>
    <w:rsid w:val="0080777B"/>
    <w:rsid w:val="00807F1E"/>
    <w:rsid w:val="00807F3B"/>
    <w:rsid w:val="008105B4"/>
    <w:rsid w:val="0081060F"/>
    <w:rsid w:val="008106C0"/>
    <w:rsid w:val="0081091D"/>
    <w:rsid w:val="00810F23"/>
    <w:rsid w:val="00811D16"/>
    <w:rsid w:val="00813485"/>
    <w:rsid w:val="00813C97"/>
    <w:rsid w:val="00813CE0"/>
    <w:rsid w:val="00814DBD"/>
    <w:rsid w:val="0081568C"/>
    <w:rsid w:val="00816381"/>
    <w:rsid w:val="00816505"/>
    <w:rsid w:val="00816B3C"/>
    <w:rsid w:val="0081738C"/>
    <w:rsid w:val="00820257"/>
    <w:rsid w:val="00820297"/>
    <w:rsid w:val="00820BA4"/>
    <w:rsid w:val="0082102B"/>
    <w:rsid w:val="00821572"/>
    <w:rsid w:val="008218B4"/>
    <w:rsid w:val="00821921"/>
    <w:rsid w:val="008223F5"/>
    <w:rsid w:val="00822942"/>
    <w:rsid w:val="008229D3"/>
    <w:rsid w:val="00822E50"/>
    <w:rsid w:val="00822F33"/>
    <w:rsid w:val="00823044"/>
    <w:rsid w:val="0082440E"/>
    <w:rsid w:val="00824F68"/>
    <w:rsid w:val="0082522B"/>
    <w:rsid w:val="008258A1"/>
    <w:rsid w:val="00825AAE"/>
    <w:rsid w:val="00826193"/>
    <w:rsid w:val="008264EB"/>
    <w:rsid w:val="008269CF"/>
    <w:rsid w:val="008272F3"/>
    <w:rsid w:val="00827DB3"/>
    <w:rsid w:val="00830036"/>
    <w:rsid w:val="00830445"/>
    <w:rsid w:val="00830AD3"/>
    <w:rsid w:val="00830D4D"/>
    <w:rsid w:val="008311FF"/>
    <w:rsid w:val="00831BEC"/>
    <w:rsid w:val="00831C52"/>
    <w:rsid w:val="00831DC3"/>
    <w:rsid w:val="00832685"/>
    <w:rsid w:val="008326D8"/>
    <w:rsid w:val="0083296C"/>
    <w:rsid w:val="008336B3"/>
    <w:rsid w:val="0083475E"/>
    <w:rsid w:val="008348C6"/>
    <w:rsid w:val="00834CD0"/>
    <w:rsid w:val="00835374"/>
    <w:rsid w:val="008355D3"/>
    <w:rsid w:val="0083571F"/>
    <w:rsid w:val="00835822"/>
    <w:rsid w:val="00835B80"/>
    <w:rsid w:val="00835DAE"/>
    <w:rsid w:val="00836400"/>
    <w:rsid w:val="008365E4"/>
    <w:rsid w:val="00836C9C"/>
    <w:rsid w:val="00837337"/>
    <w:rsid w:val="00837F16"/>
    <w:rsid w:val="00840327"/>
    <w:rsid w:val="008404E2"/>
    <w:rsid w:val="00840D82"/>
    <w:rsid w:val="00840FE0"/>
    <w:rsid w:val="0084142E"/>
    <w:rsid w:val="00841A2B"/>
    <w:rsid w:val="00842193"/>
    <w:rsid w:val="00842CDF"/>
    <w:rsid w:val="008435A4"/>
    <w:rsid w:val="008435DB"/>
    <w:rsid w:val="00843892"/>
    <w:rsid w:val="00844434"/>
    <w:rsid w:val="00845492"/>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167"/>
    <w:rsid w:val="008617BA"/>
    <w:rsid w:val="008618E0"/>
    <w:rsid w:val="00861BEB"/>
    <w:rsid w:val="00861D7B"/>
    <w:rsid w:val="00861EC8"/>
    <w:rsid w:val="00862230"/>
    <w:rsid w:val="008626E5"/>
    <w:rsid w:val="008628CD"/>
    <w:rsid w:val="00863197"/>
    <w:rsid w:val="00863687"/>
    <w:rsid w:val="00863E4D"/>
    <w:rsid w:val="008642B0"/>
    <w:rsid w:val="00864631"/>
    <w:rsid w:val="008657F2"/>
    <w:rsid w:val="00865E9B"/>
    <w:rsid w:val="00867FC3"/>
    <w:rsid w:val="008702CB"/>
    <w:rsid w:val="008716DF"/>
    <w:rsid w:val="0087175D"/>
    <w:rsid w:val="00871E55"/>
    <w:rsid w:val="0087222B"/>
    <w:rsid w:val="00872846"/>
    <w:rsid w:val="00872A26"/>
    <w:rsid w:val="008730A8"/>
    <w:rsid w:val="00873162"/>
    <w:rsid w:val="0087341E"/>
    <w:rsid w:val="0087360C"/>
    <w:rsid w:val="00873A3C"/>
    <w:rsid w:val="00873D42"/>
    <w:rsid w:val="00873FE9"/>
    <w:rsid w:val="008743F2"/>
    <w:rsid w:val="00874EE2"/>
    <w:rsid w:val="00874F9C"/>
    <w:rsid w:val="00875190"/>
    <w:rsid w:val="008756E4"/>
    <w:rsid w:val="00875F09"/>
    <w:rsid w:val="0087667F"/>
    <w:rsid w:val="008769B4"/>
    <w:rsid w:val="00876D7D"/>
    <w:rsid w:val="0087711E"/>
    <w:rsid w:val="00877389"/>
    <w:rsid w:val="00877658"/>
    <w:rsid w:val="008777E0"/>
    <w:rsid w:val="00877B26"/>
    <w:rsid w:val="00877F1C"/>
    <w:rsid w:val="0088001E"/>
    <w:rsid w:val="00880500"/>
    <w:rsid w:val="00881C05"/>
    <w:rsid w:val="00881C22"/>
    <w:rsid w:val="0088370A"/>
    <w:rsid w:val="0088384C"/>
    <w:rsid w:val="00883936"/>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236"/>
    <w:rsid w:val="00892B95"/>
    <w:rsid w:val="008933B7"/>
    <w:rsid w:val="00893487"/>
    <w:rsid w:val="008936CF"/>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4DB1"/>
    <w:rsid w:val="008B4FDA"/>
    <w:rsid w:val="008B542B"/>
    <w:rsid w:val="008B56A4"/>
    <w:rsid w:val="008B6288"/>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EAA"/>
    <w:rsid w:val="008C5F2A"/>
    <w:rsid w:val="008C5FC1"/>
    <w:rsid w:val="008C6800"/>
    <w:rsid w:val="008C6886"/>
    <w:rsid w:val="008C6A78"/>
    <w:rsid w:val="008C6C54"/>
    <w:rsid w:val="008C750C"/>
    <w:rsid w:val="008D0121"/>
    <w:rsid w:val="008D0410"/>
    <w:rsid w:val="008D0995"/>
    <w:rsid w:val="008D0A48"/>
    <w:rsid w:val="008D0BCF"/>
    <w:rsid w:val="008D0FB6"/>
    <w:rsid w:val="008D24C2"/>
    <w:rsid w:val="008D262F"/>
    <w:rsid w:val="008D294A"/>
    <w:rsid w:val="008D2B99"/>
    <w:rsid w:val="008D352C"/>
    <w:rsid w:val="008D3FD5"/>
    <w:rsid w:val="008D4137"/>
    <w:rsid w:val="008D4370"/>
    <w:rsid w:val="008D493D"/>
    <w:rsid w:val="008D4DA2"/>
    <w:rsid w:val="008D5016"/>
    <w:rsid w:val="008D5489"/>
    <w:rsid w:val="008D5704"/>
    <w:rsid w:val="008D5808"/>
    <w:rsid w:val="008D67EF"/>
    <w:rsid w:val="008D68DB"/>
    <w:rsid w:val="008D6A46"/>
    <w:rsid w:val="008D77B2"/>
    <w:rsid w:val="008D7CAC"/>
    <w:rsid w:val="008D7FF8"/>
    <w:rsid w:val="008E004A"/>
    <w:rsid w:val="008E00F2"/>
    <w:rsid w:val="008E02EE"/>
    <w:rsid w:val="008E0C98"/>
    <w:rsid w:val="008E1FEB"/>
    <w:rsid w:val="008E20B8"/>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E71FB"/>
    <w:rsid w:val="008F0732"/>
    <w:rsid w:val="008F1F9B"/>
    <w:rsid w:val="008F2148"/>
    <w:rsid w:val="008F2365"/>
    <w:rsid w:val="008F2B76"/>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073FF"/>
    <w:rsid w:val="0091042F"/>
    <w:rsid w:val="0091064F"/>
    <w:rsid w:val="00910938"/>
    <w:rsid w:val="00910A15"/>
    <w:rsid w:val="00910F71"/>
    <w:rsid w:val="009114A5"/>
    <w:rsid w:val="00911F57"/>
    <w:rsid w:val="009123CA"/>
    <w:rsid w:val="00912C81"/>
    <w:rsid w:val="009134AF"/>
    <w:rsid w:val="00914B4A"/>
    <w:rsid w:val="00915104"/>
    <w:rsid w:val="00915337"/>
    <w:rsid w:val="00915A97"/>
    <w:rsid w:val="009160C2"/>
    <w:rsid w:val="009160EB"/>
    <w:rsid w:val="00916A53"/>
    <w:rsid w:val="00916E77"/>
    <w:rsid w:val="009170A1"/>
    <w:rsid w:val="00917234"/>
    <w:rsid w:val="00917FAA"/>
    <w:rsid w:val="00920009"/>
    <w:rsid w:val="0092041F"/>
    <w:rsid w:val="009215EA"/>
    <w:rsid w:val="00921FF3"/>
    <w:rsid w:val="009229DF"/>
    <w:rsid w:val="00922D5B"/>
    <w:rsid w:val="009230C2"/>
    <w:rsid w:val="0092347B"/>
    <w:rsid w:val="00923711"/>
    <w:rsid w:val="00924434"/>
    <w:rsid w:val="00926470"/>
    <w:rsid w:val="00926875"/>
    <w:rsid w:val="0092717E"/>
    <w:rsid w:val="00927888"/>
    <w:rsid w:val="00930D97"/>
    <w:rsid w:val="009317DF"/>
    <w:rsid w:val="00931A1F"/>
    <w:rsid w:val="00932115"/>
    <w:rsid w:val="009321EA"/>
    <w:rsid w:val="00932407"/>
    <w:rsid w:val="00932C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76D"/>
    <w:rsid w:val="009418AC"/>
    <w:rsid w:val="00941924"/>
    <w:rsid w:val="00941E17"/>
    <w:rsid w:val="009424EE"/>
    <w:rsid w:val="00942958"/>
    <w:rsid w:val="00943688"/>
    <w:rsid w:val="00943884"/>
    <w:rsid w:val="00943D49"/>
    <w:rsid w:val="009440A2"/>
    <w:rsid w:val="00944C2A"/>
    <w:rsid w:val="0094515C"/>
    <w:rsid w:val="009455D4"/>
    <w:rsid w:val="00945D31"/>
    <w:rsid w:val="0094684E"/>
    <w:rsid w:val="009471C4"/>
    <w:rsid w:val="009475F4"/>
    <w:rsid w:val="00947B00"/>
    <w:rsid w:val="00947D03"/>
    <w:rsid w:val="0095176C"/>
    <w:rsid w:val="0095199F"/>
    <w:rsid w:val="00951CE5"/>
    <w:rsid w:val="00952531"/>
    <w:rsid w:val="00953ADF"/>
    <w:rsid w:val="00953F12"/>
    <w:rsid w:val="00954425"/>
    <w:rsid w:val="009548D2"/>
    <w:rsid w:val="00954C8E"/>
    <w:rsid w:val="00955135"/>
    <w:rsid w:val="009552D7"/>
    <w:rsid w:val="009554F6"/>
    <w:rsid w:val="00955A1E"/>
    <w:rsid w:val="00955E87"/>
    <w:rsid w:val="00956D11"/>
    <w:rsid w:val="009574CD"/>
    <w:rsid w:val="009577E7"/>
    <w:rsid w:val="00960802"/>
    <w:rsid w:val="009619D8"/>
    <w:rsid w:val="00961CCD"/>
    <w:rsid w:val="00962571"/>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67BEC"/>
    <w:rsid w:val="00970000"/>
    <w:rsid w:val="0097080F"/>
    <w:rsid w:val="00971CAE"/>
    <w:rsid w:val="00971F12"/>
    <w:rsid w:val="00971F4A"/>
    <w:rsid w:val="00972AC5"/>
    <w:rsid w:val="00972C1A"/>
    <w:rsid w:val="009732B6"/>
    <w:rsid w:val="00973601"/>
    <w:rsid w:val="0097362A"/>
    <w:rsid w:val="00973BAB"/>
    <w:rsid w:val="00973FB1"/>
    <w:rsid w:val="00976DB4"/>
    <w:rsid w:val="009771B9"/>
    <w:rsid w:val="009775DB"/>
    <w:rsid w:val="00981214"/>
    <w:rsid w:val="009813C4"/>
    <w:rsid w:val="00981540"/>
    <w:rsid w:val="0098227A"/>
    <w:rsid w:val="0098244A"/>
    <w:rsid w:val="00983A27"/>
    <w:rsid w:val="00983AF5"/>
    <w:rsid w:val="00984456"/>
    <w:rsid w:val="00984BDB"/>
    <w:rsid w:val="0098519A"/>
    <w:rsid w:val="00985291"/>
    <w:rsid w:val="009865B0"/>
    <w:rsid w:val="009873F3"/>
    <w:rsid w:val="009874C7"/>
    <w:rsid w:val="00987504"/>
    <w:rsid w:val="00987E76"/>
    <w:rsid w:val="00990375"/>
    <w:rsid w:val="0099052C"/>
    <w:rsid w:val="00990559"/>
    <w:rsid w:val="00990561"/>
    <w:rsid w:val="00990C42"/>
    <w:rsid w:val="009911A0"/>
    <w:rsid w:val="009918C0"/>
    <w:rsid w:val="009924E6"/>
    <w:rsid w:val="00992DAD"/>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480"/>
    <w:rsid w:val="009B3CA3"/>
    <w:rsid w:val="009B4C58"/>
    <w:rsid w:val="009B4F57"/>
    <w:rsid w:val="009B5628"/>
    <w:rsid w:val="009B5889"/>
    <w:rsid w:val="009B58F7"/>
    <w:rsid w:val="009B5ED1"/>
    <w:rsid w:val="009B6191"/>
    <w:rsid w:val="009B6514"/>
    <w:rsid w:val="009B6D58"/>
    <w:rsid w:val="009C0ABA"/>
    <w:rsid w:val="009C183D"/>
    <w:rsid w:val="009C1A9A"/>
    <w:rsid w:val="009C1A9B"/>
    <w:rsid w:val="009C1B8F"/>
    <w:rsid w:val="009C1D0F"/>
    <w:rsid w:val="009C35A4"/>
    <w:rsid w:val="009C3724"/>
    <w:rsid w:val="009C3A21"/>
    <w:rsid w:val="009C3B73"/>
    <w:rsid w:val="009C3EC5"/>
    <w:rsid w:val="009C3FD4"/>
    <w:rsid w:val="009C5A1D"/>
    <w:rsid w:val="009C5CF1"/>
    <w:rsid w:val="009C6103"/>
    <w:rsid w:val="009C675F"/>
    <w:rsid w:val="009C7913"/>
    <w:rsid w:val="009D0916"/>
    <w:rsid w:val="009D0DB0"/>
    <w:rsid w:val="009D158E"/>
    <w:rsid w:val="009D1704"/>
    <w:rsid w:val="009D2AE5"/>
    <w:rsid w:val="009D340F"/>
    <w:rsid w:val="009D352B"/>
    <w:rsid w:val="009D3F0E"/>
    <w:rsid w:val="009D47AF"/>
    <w:rsid w:val="009D5225"/>
    <w:rsid w:val="009D55A4"/>
    <w:rsid w:val="009D6D1A"/>
    <w:rsid w:val="009D71F8"/>
    <w:rsid w:val="009D78BC"/>
    <w:rsid w:val="009D7EFF"/>
    <w:rsid w:val="009E07EE"/>
    <w:rsid w:val="009E0C7F"/>
    <w:rsid w:val="009E0D20"/>
    <w:rsid w:val="009E0E87"/>
    <w:rsid w:val="009E1181"/>
    <w:rsid w:val="009E1740"/>
    <w:rsid w:val="009E19C7"/>
    <w:rsid w:val="009E21BA"/>
    <w:rsid w:val="009E2596"/>
    <w:rsid w:val="009E27FC"/>
    <w:rsid w:val="009E35C5"/>
    <w:rsid w:val="009E38B9"/>
    <w:rsid w:val="009E39FC"/>
    <w:rsid w:val="009E4265"/>
    <w:rsid w:val="009E45F3"/>
    <w:rsid w:val="009E47AE"/>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13B"/>
    <w:rsid w:val="009F64A7"/>
    <w:rsid w:val="009F686C"/>
    <w:rsid w:val="009F7683"/>
    <w:rsid w:val="009F7BD5"/>
    <w:rsid w:val="009F7C54"/>
    <w:rsid w:val="009F7D78"/>
    <w:rsid w:val="00A006D6"/>
    <w:rsid w:val="00A00A1F"/>
    <w:rsid w:val="00A00BCA"/>
    <w:rsid w:val="00A00E74"/>
    <w:rsid w:val="00A01157"/>
    <w:rsid w:val="00A01C73"/>
    <w:rsid w:val="00A02830"/>
    <w:rsid w:val="00A0285A"/>
    <w:rsid w:val="00A02BF9"/>
    <w:rsid w:val="00A03791"/>
    <w:rsid w:val="00A037B3"/>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6FE6"/>
    <w:rsid w:val="00A17ABE"/>
    <w:rsid w:val="00A17F44"/>
    <w:rsid w:val="00A20240"/>
    <w:rsid w:val="00A205BF"/>
    <w:rsid w:val="00A2065C"/>
    <w:rsid w:val="00A20B69"/>
    <w:rsid w:val="00A21022"/>
    <w:rsid w:val="00A21250"/>
    <w:rsid w:val="00A21A5B"/>
    <w:rsid w:val="00A21F21"/>
    <w:rsid w:val="00A21F69"/>
    <w:rsid w:val="00A22062"/>
    <w:rsid w:val="00A222D7"/>
    <w:rsid w:val="00A22548"/>
    <w:rsid w:val="00A225D9"/>
    <w:rsid w:val="00A22EB5"/>
    <w:rsid w:val="00A23554"/>
    <w:rsid w:val="00A2389C"/>
    <w:rsid w:val="00A23E7B"/>
    <w:rsid w:val="00A24827"/>
    <w:rsid w:val="00A249DB"/>
    <w:rsid w:val="00A24F80"/>
    <w:rsid w:val="00A25288"/>
    <w:rsid w:val="00A25D1B"/>
    <w:rsid w:val="00A25ED4"/>
    <w:rsid w:val="00A265BE"/>
    <w:rsid w:val="00A26D0D"/>
    <w:rsid w:val="00A27FAF"/>
    <w:rsid w:val="00A3062D"/>
    <w:rsid w:val="00A3083E"/>
    <w:rsid w:val="00A30B3F"/>
    <w:rsid w:val="00A30BE3"/>
    <w:rsid w:val="00A31442"/>
    <w:rsid w:val="00A31673"/>
    <w:rsid w:val="00A31DCA"/>
    <w:rsid w:val="00A31F51"/>
    <w:rsid w:val="00A32BBE"/>
    <w:rsid w:val="00A32D42"/>
    <w:rsid w:val="00A33444"/>
    <w:rsid w:val="00A33C8B"/>
    <w:rsid w:val="00A34587"/>
    <w:rsid w:val="00A3469E"/>
    <w:rsid w:val="00A34DFE"/>
    <w:rsid w:val="00A34F76"/>
    <w:rsid w:val="00A35FB1"/>
    <w:rsid w:val="00A36591"/>
    <w:rsid w:val="00A36BB9"/>
    <w:rsid w:val="00A36F0F"/>
    <w:rsid w:val="00A37070"/>
    <w:rsid w:val="00A37BFD"/>
    <w:rsid w:val="00A4028C"/>
    <w:rsid w:val="00A40446"/>
    <w:rsid w:val="00A4067E"/>
    <w:rsid w:val="00A412F1"/>
    <w:rsid w:val="00A4137D"/>
    <w:rsid w:val="00A41CBE"/>
    <w:rsid w:val="00A41F94"/>
    <w:rsid w:val="00A422E3"/>
    <w:rsid w:val="00A429AA"/>
    <w:rsid w:val="00A42E71"/>
    <w:rsid w:val="00A42FAB"/>
    <w:rsid w:val="00A43166"/>
    <w:rsid w:val="00A4360B"/>
    <w:rsid w:val="00A438E2"/>
    <w:rsid w:val="00A43D3A"/>
    <w:rsid w:val="00A4426D"/>
    <w:rsid w:val="00A4492E"/>
    <w:rsid w:val="00A45662"/>
    <w:rsid w:val="00A4566B"/>
    <w:rsid w:val="00A45946"/>
    <w:rsid w:val="00A45D0A"/>
    <w:rsid w:val="00A46389"/>
    <w:rsid w:val="00A46A54"/>
    <w:rsid w:val="00A46C53"/>
    <w:rsid w:val="00A46D89"/>
    <w:rsid w:val="00A46F92"/>
    <w:rsid w:val="00A4729F"/>
    <w:rsid w:val="00A5050E"/>
    <w:rsid w:val="00A509B3"/>
    <w:rsid w:val="00A50C53"/>
    <w:rsid w:val="00A51C9D"/>
    <w:rsid w:val="00A51D7C"/>
    <w:rsid w:val="00A51EB9"/>
    <w:rsid w:val="00A52061"/>
    <w:rsid w:val="00A522EF"/>
    <w:rsid w:val="00A524AC"/>
    <w:rsid w:val="00A52966"/>
    <w:rsid w:val="00A52DED"/>
    <w:rsid w:val="00A52E27"/>
    <w:rsid w:val="00A5306D"/>
    <w:rsid w:val="00A530B3"/>
    <w:rsid w:val="00A5455C"/>
    <w:rsid w:val="00A5482B"/>
    <w:rsid w:val="00A5512C"/>
    <w:rsid w:val="00A55E59"/>
    <w:rsid w:val="00A55FEE"/>
    <w:rsid w:val="00A56536"/>
    <w:rsid w:val="00A572D8"/>
    <w:rsid w:val="00A57483"/>
    <w:rsid w:val="00A6067F"/>
    <w:rsid w:val="00A60D0F"/>
    <w:rsid w:val="00A60D60"/>
    <w:rsid w:val="00A61538"/>
    <w:rsid w:val="00A61746"/>
    <w:rsid w:val="00A619F2"/>
    <w:rsid w:val="00A62933"/>
    <w:rsid w:val="00A63445"/>
    <w:rsid w:val="00A63D83"/>
    <w:rsid w:val="00A63EB8"/>
    <w:rsid w:val="00A64339"/>
    <w:rsid w:val="00A65307"/>
    <w:rsid w:val="00A65C38"/>
    <w:rsid w:val="00A65DB2"/>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3E8A"/>
    <w:rsid w:val="00A74478"/>
    <w:rsid w:val="00A747D4"/>
    <w:rsid w:val="00A74AC9"/>
    <w:rsid w:val="00A74B2F"/>
    <w:rsid w:val="00A74D0E"/>
    <w:rsid w:val="00A75242"/>
    <w:rsid w:val="00A7594A"/>
    <w:rsid w:val="00A76200"/>
    <w:rsid w:val="00A766CB"/>
    <w:rsid w:val="00A76C15"/>
    <w:rsid w:val="00A779D8"/>
    <w:rsid w:val="00A8081F"/>
    <w:rsid w:val="00A8134C"/>
    <w:rsid w:val="00A81620"/>
    <w:rsid w:val="00A81DD5"/>
    <w:rsid w:val="00A8328A"/>
    <w:rsid w:val="00A835E3"/>
    <w:rsid w:val="00A86287"/>
    <w:rsid w:val="00A863CC"/>
    <w:rsid w:val="00A863E1"/>
    <w:rsid w:val="00A8671B"/>
    <w:rsid w:val="00A86F00"/>
    <w:rsid w:val="00A9038F"/>
    <w:rsid w:val="00A90E28"/>
    <w:rsid w:val="00A90FCD"/>
    <w:rsid w:val="00A915F5"/>
    <w:rsid w:val="00A9172D"/>
    <w:rsid w:val="00A921FF"/>
    <w:rsid w:val="00A93160"/>
    <w:rsid w:val="00A9347D"/>
    <w:rsid w:val="00A93710"/>
    <w:rsid w:val="00A94C6E"/>
    <w:rsid w:val="00A95950"/>
    <w:rsid w:val="00A95C09"/>
    <w:rsid w:val="00A961A4"/>
    <w:rsid w:val="00A96293"/>
    <w:rsid w:val="00A963C9"/>
    <w:rsid w:val="00A96497"/>
    <w:rsid w:val="00A96817"/>
    <w:rsid w:val="00A9694C"/>
    <w:rsid w:val="00A96BD2"/>
    <w:rsid w:val="00A97409"/>
    <w:rsid w:val="00A97A4C"/>
    <w:rsid w:val="00AA037F"/>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0A86"/>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7F7"/>
    <w:rsid w:val="00AC2B65"/>
    <w:rsid w:val="00AC309E"/>
    <w:rsid w:val="00AC30D5"/>
    <w:rsid w:val="00AC3B57"/>
    <w:rsid w:val="00AC3F2F"/>
    <w:rsid w:val="00AC4EAF"/>
    <w:rsid w:val="00AC5807"/>
    <w:rsid w:val="00AC6523"/>
    <w:rsid w:val="00AC743C"/>
    <w:rsid w:val="00AC7A2E"/>
    <w:rsid w:val="00AD0BEB"/>
    <w:rsid w:val="00AD1066"/>
    <w:rsid w:val="00AD185E"/>
    <w:rsid w:val="00AD1BFE"/>
    <w:rsid w:val="00AD1CBA"/>
    <w:rsid w:val="00AD2081"/>
    <w:rsid w:val="00AD305B"/>
    <w:rsid w:val="00AD30D3"/>
    <w:rsid w:val="00AD34C9"/>
    <w:rsid w:val="00AD3AA4"/>
    <w:rsid w:val="00AD522C"/>
    <w:rsid w:val="00AD5625"/>
    <w:rsid w:val="00AD5A83"/>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17F"/>
    <w:rsid w:val="00AF6633"/>
    <w:rsid w:val="00AF7BE8"/>
    <w:rsid w:val="00B00003"/>
    <w:rsid w:val="00B009AD"/>
    <w:rsid w:val="00B00A0A"/>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A2F"/>
    <w:rsid w:val="00B22B1B"/>
    <w:rsid w:val="00B237B4"/>
    <w:rsid w:val="00B2389E"/>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576F"/>
    <w:rsid w:val="00B3612B"/>
    <w:rsid w:val="00B36765"/>
    <w:rsid w:val="00B369D8"/>
    <w:rsid w:val="00B37250"/>
    <w:rsid w:val="00B4006E"/>
    <w:rsid w:val="00B40233"/>
    <w:rsid w:val="00B413A8"/>
    <w:rsid w:val="00B420F8"/>
    <w:rsid w:val="00B425F0"/>
    <w:rsid w:val="00B42842"/>
    <w:rsid w:val="00B4364F"/>
    <w:rsid w:val="00B4374E"/>
    <w:rsid w:val="00B44979"/>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64D"/>
    <w:rsid w:val="00B5294B"/>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77"/>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1FF8"/>
    <w:rsid w:val="00B73109"/>
    <w:rsid w:val="00B73AB8"/>
    <w:rsid w:val="00B73DE0"/>
    <w:rsid w:val="00B74013"/>
    <w:rsid w:val="00B744F6"/>
    <w:rsid w:val="00B74B63"/>
    <w:rsid w:val="00B74FE6"/>
    <w:rsid w:val="00B7559E"/>
    <w:rsid w:val="00B75687"/>
    <w:rsid w:val="00B77FA6"/>
    <w:rsid w:val="00B8038B"/>
    <w:rsid w:val="00B81218"/>
    <w:rsid w:val="00B81A8E"/>
    <w:rsid w:val="00B81AD3"/>
    <w:rsid w:val="00B83FD8"/>
    <w:rsid w:val="00B843BE"/>
    <w:rsid w:val="00B847B6"/>
    <w:rsid w:val="00B848EB"/>
    <w:rsid w:val="00B84983"/>
    <w:rsid w:val="00B853BF"/>
    <w:rsid w:val="00B8636F"/>
    <w:rsid w:val="00B86BCB"/>
    <w:rsid w:val="00B86C5F"/>
    <w:rsid w:val="00B878A8"/>
    <w:rsid w:val="00B90C52"/>
    <w:rsid w:val="00B9100A"/>
    <w:rsid w:val="00B910E7"/>
    <w:rsid w:val="00B925B0"/>
    <w:rsid w:val="00B92A57"/>
    <w:rsid w:val="00B92CA7"/>
    <w:rsid w:val="00B92CCA"/>
    <w:rsid w:val="00B932B8"/>
    <w:rsid w:val="00B935F4"/>
    <w:rsid w:val="00B93DA8"/>
    <w:rsid w:val="00B941D0"/>
    <w:rsid w:val="00B94D6E"/>
    <w:rsid w:val="00B95C59"/>
    <w:rsid w:val="00B95FE0"/>
    <w:rsid w:val="00B96317"/>
    <w:rsid w:val="00B96B73"/>
    <w:rsid w:val="00B975FA"/>
    <w:rsid w:val="00B9760D"/>
    <w:rsid w:val="00B9778A"/>
    <w:rsid w:val="00B9796D"/>
    <w:rsid w:val="00BA057E"/>
    <w:rsid w:val="00BA1336"/>
    <w:rsid w:val="00BA17C2"/>
    <w:rsid w:val="00BA2853"/>
    <w:rsid w:val="00BA3554"/>
    <w:rsid w:val="00BA4026"/>
    <w:rsid w:val="00BA5FDA"/>
    <w:rsid w:val="00BA632C"/>
    <w:rsid w:val="00BA6E63"/>
    <w:rsid w:val="00BA6FB2"/>
    <w:rsid w:val="00BA6FEB"/>
    <w:rsid w:val="00BA7128"/>
    <w:rsid w:val="00BB035A"/>
    <w:rsid w:val="00BB0DDC"/>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55E"/>
    <w:rsid w:val="00BB7673"/>
    <w:rsid w:val="00BB7860"/>
    <w:rsid w:val="00BC0BAC"/>
    <w:rsid w:val="00BC1555"/>
    <w:rsid w:val="00BC15AF"/>
    <w:rsid w:val="00BC1804"/>
    <w:rsid w:val="00BC2255"/>
    <w:rsid w:val="00BC256B"/>
    <w:rsid w:val="00BC2E4D"/>
    <w:rsid w:val="00BC2F93"/>
    <w:rsid w:val="00BC32E4"/>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590"/>
    <w:rsid w:val="00BD572E"/>
    <w:rsid w:val="00BD5F94"/>
    <w:rsid w:val="00BD6BF7"/>
    <w:rsid w:val="00BD6E80"/>
    <w:rsid w:val="00BD72E6"/>
    <w:rsid w:val="00BE01AE"/>
    <w:rsid w:val="00BE1C19"/>
    <w:rsid w:val="00BE1C5E"/>
    <w:rsid w:val="00BE2236"/>
    <w:rsid w:val="00BE2572"/>
    <w:rsid w:val="00BE34AF"/>
    <w:rsid w:val="00BE40B1"/>
    <w:rsid w:val="00BE439E"/>
    <w:rsid w:val="00BE45B6"/>
    <w:rsid w:val="00BE4BC2"/>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EC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4276"/>
    <w:rsid w:val="00C061D3"/>
    <w:rsid w:val="00C061DC"/>
    <w:rsid w:val="00C06409"/>
    <w:rsid w:val="00C07F24"/>
    <w:rsid w:val="00C122A6"/>
    <w:rsid w:val="00C132F1"/>
    <w:rsid w:val="00C135B1"/>
    <w:rsid w:val="00C13896"/>
    <w:rsid w:val="00C13B79"/>
    <w:rsid w:val="00C13EE1"/>
    <w:rsid w:val="00C14561"/>
    <w:rsid w:val="00C14A30"/>
    <w:rsid w:val="00C14F1A"/>
    <w:rsid w:val="00C156C3"/>
    <w:rsid w:val="00C15BC3"/>
    <w:rsid w:val="00C15C0B"/>
    <w:rsid w:val="00C16602"/>
    <w:rsid w:val="00C16D42"/>
    <w:rsid w:val="00C16F3F"/>
    <w:rsid w:val="00C17414"/>
    <w:rsid w:val="00C207A1"/>
    <w:rsid w:val="00C21394"/>
    <w:rsid w:val="00C2151D"/>
    <w:rsid w:val="00C22421"/>
    <w:rsid w:val="00C231A0"/>
    <w:rsid w:val="00C232E0"/>
    <w:rsid w:val="00C23B1B"/>
    <w:rsid w:val="00C23C8E"/>
    <w:rsid w:val="00C23D48"/>
    <w:rsid w:val="00C23F1D"/>
    <w:rsid w:val="00C24256"/>
    <w:rsid w:val="00C24CA6"/>
    <w:rsid w:val="00C2502F"/>
    <w:rsid w:val="00C26B4D"/>
    <w:rsid w:val="00C26CF7"/>
    <w:rsid w:val="00C274A7"/>
    <w:rsid w:val="00C27A88"/>
    <w:rsid w:val="00C27BA4"/>
    <w:rsid w:val="00C3050C"/>
    <w:rsid w:val="00C3071E"/>
    <w:rsid w:val="00C30BFB"/>
    <w:rsid w:val="00C30E3A"/>
    <w:rsid w:val="00C3130B"/>
    <w:rsid w:val="00C31373"/>
    <w:rsid w:val="00C31861"/>
    <w:rsid w:val="00C3187E"/>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85E"/>
    <w:rsid w:val="00C3797F"/>
    <w:rsid w:val="00C4095B"/>
    <w:rsid w:val="00C40C1E"/>
    <w:rsid w:val="00C410E6"/>
    <w:rsid w:val="00C41C8F"/>
    <w:rsid w:val="00C42879"/>
    <w:rsid w:val="00C4306E"/>
    <w:rsid w:val="00C430F4"/>
    <w:rsid w:val="00C43213"/>
    <w:rsid w:val="00C43524"/>
    <w:rsid w:val="00C435DD"/>
    <w:rsid w:val="00C4399F"/>
    <w:rsid w:val="00C43C75"/>
    <w:rsid w:val="00C4487D"/>
    <w:rsid w:val="00C45620"/>
    <w:rsid w:val="00C45778"/>
    <w:rsid w:val="00C45B20"/>
    <w:rsid w:val="00C464BA"/>
    <w:rsid w:val="00C47000"/>
    <w:rsid w:val="00C47315"/>
    <w:rsid w:val="00C47611"/>
    <w:rsid w:val="00C4795F"/>
    <w:rsid w:val="00C47A9F"/>
    <w:rsid w:val="00C47C21"/>
    <w:rsid w:val="00C47D55"/>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25F"/>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E26"/>
    <w:rsid w:val="00C72606"/>
    <w:rsid w:val="00C7261B"/>
    <w:rsid w:val="00C72668"/>
    <w:rsid w:val="00C72D0E"/>
    <w:rsid w:val="00C72E21"/>
    <w:rsid w:val="00C73E62"/>
    <w:rsid w:val="00C7412D"/>
    <w:rsid w:val="00C748B5"/>
    <w:rsid w:val="00C74FE3"/>
    <w:rsid w:val="00C752FC"/>
    <w:rsid w:val="00C75515"/>
    <w:rsid w:val="00C8055A"/>
    <w:rsid w:val="00C806B2"/>
    <w:rsid w:val="00C807D9"/>
    <w:rsid w:val="00C80B25"/>
    <w:rsid w:val="00C81187"/>
    <w:rsid w:val="00C81316"/>
    <w:rsid w:val="00C813A9"/>
    <w:rsid w:val="00C816CA"/>
    <w:rsid w:val="00C819E8"/>
    <w:rsid w:val="00C81FE2"/>
    <w:rsid w:val="00C82BD2"/>
    <w:rsid w:val="00C83042"/>
    <w:rsid w:val="00C833CF"/>
    <w:rsid w:val="00C83AD1"/>
    <w:rsid w:val="00C83D8F"/>
    <w:rsid w:val="00C84419"/>
    <w:rsid w:val="00C85FFA"/>
    <w:rsid w:val="00C861E9"/>
    <w:rsid w:val="00C864DC"/>
    <w:rsid w:val="00C86AB3"/>
    <w:rsid w:val="00C8738E"/>
    <w:rsid w:val="00C87425"/>
    <w:rsid w:val="00C87808"/>
    <w:rsid w:val="00C90796"/>
    <w:rsid w:val="00C90881"/>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D9D"/>
    <w:rsid w:val="00CA1F39"/>
    <w:rsid w:val="00CA2207"/>
    <w:rsid w:val="00CA2227"/>
    <w:rsid w:val="00CA2E3E"/>
    <w:rsid w:val="00CA39AF"/>
    <w:rsid w:val="00CA4510"/>
    <w:rsid w:val="00CA485E"/>
    <w:rsid w:val="00CA4AB2"/>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7DD"/>
    <w:rsid w:val="00CB79A4"/>
    <w:rsid w:val="00CC0326"/>
    <w:rsid w:val="00CC041F"/>
    <w:rsid w:val="00CC0A8D"/>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E70"/>
    <w:rsid w:val="00CE5F93"/>
    <w:rsid w:val="00CE6113"/>
    <w:rsid w:val="00CE75A2"/>
    <w:rsid w:val="00CE7B83"/>
    <w:rsid w:val="00CE7BF1"/>
    <w:rsid w:val="00CF0D0D"/>
    <w:rsid w:val="00CF15EC"/>
    <w:rsid w:val="00CF1653"/>
    <w:rsid w:val="00CF1742"/>
    <w:rsid w:val="00CF2304"/>
    <w:rsid w:val="00CF2692"/>
    <w:rsid w:val="00CF2EFB"/>
    <w:rsid w:val="00CF325E"/>
    <w:rsid w:val="00CF34D0"/>
    <w:rsid w:val="00CF34DE"/>
    <w:rsid w:val="00CF3B1A"/>
    <w:rsid w:val="00CF4B1A"/>
    <w:rsid w:val="00CF5D6D"/>
    <w:rsid w:val="00CF6F1A"/>
    <w:rsid w:val="00CF7A4E"/>
    <w:rsid w:val="00D00401"/>
    <w:rsid w:val="00D00477"/>
    <w:rsid w:val="00D0068C"/>
    <w:rsid w:val="00D008B5"/>
    <w:rsid w:val="00D00A61"/>
    <w:rsid w:val="00D00BED"/>
    <w:rsid w:val="00D00BFF"/>
    <w:rsid w:val="00D00DA3"/>
    <w:rsid w:val="00D013A6"/>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364"/>
    <w:rsid w:val="00D05A4D"/>
    <w:rsid w:val="00D0677B"/>
    <w:rsid w:val="00D06AAC"/>
    <w:rsid w:val="00D07367"/>
    <w:rsid w:val="00D07F62"/>
    <w:rsid w:val="00D10298"/>
    <w:rsid w:val="00D104E6"/>
    <w:rsid w:val="00D10D06"/>
    <w:rsid w:val="00D11611"/>
    <w:rsid w:val="00D11703"/>
    <w:rsid w:val="00D12548"/>
    <w:rsid w:val="00D132BC"/>
    <w:rsid w:val="00D13662"/>
    <w:rsid w:val="00D13E20"/>
    <w:rsid w:val="00D14FAA"/>
    <w:rsid w:val="00D150B0"/>
    <w:rsid w:val="00D1510E"/>
    <w:rsid w:val="00D15272"/>
    <w:rsid w:val="00D161B8"/>
    <w:rsid w:val="00D17258"/>
    <w:rsid w:val="00D17EF9"/>
    <w:rsid w:val="00D21019"/>
    <w:rsid w:val="00D21796"/>
    <w:rsid w:val="00D219A5"/>
    <w:rsid w:val="00D21AD1"/>
    <w:rsid w:val="00D21E30"/>
    <w:rsid w:val="00D22464"/>
    <w:rsid w:val="00D22A20"/>
    <w:rsid w:val="00D22B3B"/>
    <w:rsid w:val="00D22CBB"/>
    <w:rsid w:val="00D23C17"/>
    <w:rsid w:val="00D23E36"/>
    <w:rsid w:val="00D24392"/>
    <w:rsid w:val="00D248FC"/>
    <w:rsid w:val="00D24CB5"/>
    <w:rsid w:val="00D25A2A"/>
    <w:rsid w:val="00D26309"/>
    <w:rsid w:val="00D26FCF"/>
    <w:rsid w:val="00D27019"/>
    <w:rsid w:val="00D273E6"/>
    <w:rsid w:val="00D27476"/>
    <w:rsid w:val="00D27B1C"/>
    <w:rsid w:val="00D27BE8"/>
    <w:rsid w:val="00D27C21"/>
    <w:rsid w:val="00D27DA5"/>
    <w:rsid w:val="00D30487"/>
    <w:rsid w:val="00D30F7E"/>
    <w:rsid w:val="00D310B4"/>
    <w:rsid w:val="00D31759"/>
    <w:rsid w:val="00D3175D"/>
    <w:rsid w:val="00D32092"/>
    <w:rsid w:val="00D320A2"/>
    <w:rsid w:val="00D326C7"/>
    <w:rsid w:val="00D32870"/>
    <w:rsid w:val="00D32DD8"/>
    <w:rsid w:val="00D32F51"/>
    <w:rsid w:val="00D3345E"/>
    <w:rsid w:val="00D33481"/>
    <w:rsid w:val="00D334B6"/>
    <w:rsid w:val="00D3423E"/>
    <w:rsid w:val="00D3436F"/>
    <w:rsid w:val="00D35528"/>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487F"/>
    <w:rsid w:val="00D449BA"/>
    <w:rsid w:val="00D4557B"/>
    <w:rsid w:val="00D463EA"/>
    <w:rsid w:val="00D46D5B"/>
    <w:rsid w:val="00D47316"/>
    <w:rsid w:val="00D47541"/>
    <w:rsid w:val="00D47545"/>
    <w:rsid w:val="00D4795D"/>
    <w:rsid w:val="00D47A5B"/>
    <w:rsid w:val="00D47A9C"/>
    <w:rsid w:val="00D50AED"/>
    <w:rsid w:val="00D50B56"/>
    <w:rsid w:val="00D50D36"/>
    <w:rsid w:val="00D50F11"/>
    <w:rsid w:val="00D51669"/>
    <w:rsid w:val="00D516B6"/>
    <w:rsid w:val="00D516BE"/>
    <w:rsid w:val="00D523EF"/>
    <w:rsid w:val="00D52566"/>
    <w:rsid w:val="00D52CC7"/>
    <w:rsid w:val="00D52D0B"/>
    <w:rsid w:val="00D52D82"/>
    <w:rsid w:val="00D53408"/>
    <w:rsid w:val="00D53FEB"/>
    <w:rsid w:val="00D54377"/>
    <w:rsid w:val="00D5440E"/>
    <w:rsid w:val="00D5443D"/>
    <w:rsid w:val="00D54E6F"/>
    <w:rsid w:val="00D5541F"/>
    <w:rsid w:val="00D561A0"/>
    <w:rsid w:val="00D5674E"/>
    <w:rsid w:val="00D56D2A"/>
    <w:rsid w:val="00D57126"/>
    <w:rsid w:val="00D57531"/>
    <w:rsid w:val="00D60E8B"/>
    <w:rsid w:val="00D612BC"/>
    <w:rsid w:val="00D61D87"/>
    <w:rsid w:val="00D62855"/>
    <w:rsid w:val="00D62A25"/>
    <w:rsid w:val="00D62C0F"/>
    <w:rsid w:val="00D63151"/>
    <w:rsid w:val="00D63D97"/>
    <w:rsid w:val="00D659B3"/>
    <w:rsid w:val="00D65BF2"/>
    <w:rsid w:val="00D65E4E"/>
    <w:rsid w:val="00D65EBA"/>
    <w:rsid w:val="00D70ABA"/>
    <w:rsid w:val="00D710BC"/>
    <w:rsid w:val="00D71259"/>
    <w:rsid w:val="00D714FF"/>
    <w:rsid w:val="00D7354F"/>
    <w:rsid w:val="00D7435F"/>
    <w:rsid w:val="00D7436B"/>
    <w:rsid w:val="00D746A9"/>
    <w:rsid w:val="00D74CCE"/>
    <w:rsid w:val="00D74EF9"/>
    <w:rsid w:val="00D7504A"/>
    <w:rsid w:val="00D758CA"/>
    <w:rsid w:val="00D75F27"/>
    <w:rsid w:val="00D76453"/>
    <w:rsid w:val="00D76BBA"/>
    <w:rsid w:val="00D770E9"/>
    <w:rsid w:val="00D77ADB"/>
    <w:rsid w:val="00D77EF7"/>
    <w:rsid w:val="00D80916"/>
    <w:rsid w:val="00D80FD6"/>
    <w:rsid w:val="00D815D1"/>
    <w:rsid w:val="00D81622"/>
    <w:rsid w:val="00D81660"/>
    <w:rsid w:val="00D81962"/>
    <w:rsid w:val="00D820D2"/>
    <w:rsid w:val="00D8293C"/>
    <w:rsid w:val="00D82DAD"/>
    <w:rsid w:val="00D82E27"/>
    <w:rsid w:val="00D83043"/>
    <w:rsid w:val="00D8313C"/>
    <w:rsid w:val="00D835F1"/>
    <w:rsid w:val="00D837E5"/>
    <w:rsid w:val="00D83BA9"/>
    <w:rsid w:val="00D847AB"/>
    <w:rsid w:val="00D84988"/>
    <w:rsid w:val="00D85B6C"/>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39B2"/>
    <w:rsid w:val="00D95F89"/>
    <w:rsid w:val="00D9703C"/>
    <w:rsid w:val="00D970D2"/>
    <w:rsid w:val="00D9766B"/>
    <w:rsid w:val="00D976EB"/>
    <w:rsid w:val="00D97B6A"/>
    <w:rsid w:val="00DA0948"/>
    <w:rsid w:val="00DA0A4E"/>
    <w:rsid w:val="00DA0F94"/>
    <w:rsid w:val="00DA0FDD"/>
    <w:rsid w:val="00DA1AF1"/>
    <w:rsid w:val="00DA2289"/>
    <w:rsid w:val="00DA2334"/>
    <w:rsid w:val="00DA2C17"/>
    <w:rsid w:val="00DA3EA6"/>
    <w:rsid w:val="00DA3F9C"/>
    <w:rsid w:val="00DA41B1"/>
    <w:rsid w:val="00DA4643"/>
    <w:rsid w:val="00DA5D3D"/>
    <w:rsid w:val="00DA5E55"/>
    <w:rsid w:val="00DA687B"/>
    <w:rsid w:val="00DA6C97"/>
    <w:rsid w:val="00DA7E1F"/>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097"/>
    <w:rsid w:val="00DB7289"/>
    <w:rsid w:val="00DC0D74"/>
    <w:rsid w:val="00DC14CE"/>
    <w:rsid w:val="00DC1B3F"/>
    <w:rsid w:val="00DC30CC"/>
    <w:rsid w:val="00DC375D"/>
    <w:rsid w:val="00DC3C2E"/>
    <w:rsid w:val="00DC49CB"/>
    <w:rsid w:val="00DC5294"/>
    <w:rsid w:val="00DC5332"/>
    <w:rsid w:val="00DC558A"/>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5B89"/>
    <w:rsid w:val="00DE65EA"/>
    <w:rsid w:val="00DE6606"/>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4F9D"/>
    <w:rsid w:val="00DF5182"/>
    <w:rsid w:val="00DF6C95"/>
    <w:rsid w:val="00DF749E"/>
    <w:rsid w:val="00E00AD1"/>
    <w:rsid w:val="00E00DFE"/>
    <w:rsid w:val="00E012C2"/>
    <w:rsid w:val="00E01485"/>
    <w:rsid w:val="00E01503"/>
    <w:rsid w:val="00E020C1"/>
    <w:rsid w:val="00E02449"/>
    <w:rsid w:val="00E02AD2"/>
    <w:rsid w:val="00E02F60"/>
    <w:rsid w:val="00E040F0"/>
    <w:rsid w:val="00E0430E"/>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3CD8"/>
    <w:rsid w:val="00E141C7"/>
    <w:rsid w:val="00E14672"/>
    <w:rsid w:val="00E153F0"/>
    <w:rsid w:val="00E161F1"/>
    <w:rsid w:val="00E17450"/>
    <w:rsid w:val="00E17B7F"/>
    <w:rsid w:val="00E20011"/>
    <w:rsid w:val="00E207EB"/>
    <w:rsid w:val="00E20B3E"/>
    <w:rsid w:val="00E20E95"/>
    <w:rsid w:val="00E21547"/>
    <w:rsid w:val="00E2217F"/>
    <w:rsid w:val="00E222A7"/>
    <w:rsid w:val="00E22C71"/>
    <w:rsid w:val="00E22E51"/>
    <w:rsid w:val="00E2336B"/>
    <w:rsid w:val="00E23A9A"/>
    <w:rsid w:val="00E23D2E"/>
    <w:rsid w:val="00E23F7F"/>
    <w:rsid w:val="00E23F8C"/>
    <w:rsid w:val="00E2406F"/>
    <w:rsid w:val="00E242FF"/>
    <w:rsid w:val="00E24AEE"/>
    <w:rsid w:val="00E24EBF"/>
    <w:rsid w:val="00E25D59"/>
    <w:rsid w:val="00E25DD7"/>
    <w:rsid w:val="00E2620A"/>
    <w:rsid w:val="00E2624C"/>
    <w:rsid w:val="00E267E5"/>
    <w:rsid w:val="00E26A48"/>
    <w:rsid w:val="00E30B36"/>
    <w:rsid w:val="00E30CCA"/>
    <w:rsid w:val="00E30E0E"/>
    <w:rsid w:val="00E30E2D"/>
    <w:rsid w:val="00E30F0C"/>
    <w:rsid w:val="00E31A0F"/>
    <w:rsid w:val="00E326DD"/>
    <w:rsid w:val="00E327B8"/>
    <w:rsid w:val="00E32CC2"/>
    <w:rsid w:val="00E32D5B"/>
    <w:rsid w:val="00E33157"/>
    <w:rsid w:val="00E333E5"/>
    <w:rsid w:val="00E3357F"/>
    <w:rsid w:val="00E33599"/>
    <w:rsid w:val="00E33E6B"/>
    <w:rsid w:val="00E343E7"/>
    <w:rsid w:val="00E34A2C"/>
    <w:rsid w:val="00E35623"/>
    <w:rsid w:val="00E3606B"/>
    <w:rsid w:val="00E36368"/>
    <w:rsid w:val="00E36717"/>
    <w:rsid w:val="00E36A86"/>
    <w:rsid w:val="00E4095E"/>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57D"/>
    <w:rsid w:val="00E45709"/>
    <w:rsid w:val="00E45ACA"/>
    <w:rsid w:val="00E45C7F"/>
    <w:rsid w:val="00E46422"/>
    <w:rsid w:val="00E46DBA"/>
    <w:rsid w:val="00E4722A"/>
    <w:rsid w:val="00E50A7B"/>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34D"/>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6C0"/>
    <w:rsid w:val="00E71C07"/>
    <w:rsid w:val="00E71D31"/>
    <w:rsid w:val="00E71DBD"/>
    <w:rsid w:val="00E71E56"/>
    <w:rsid w:val="00E73189"/>
    <w:rsid w:val="00E73318"/>
    <w:rsid w:val="00E733B9"/>
    <w:rsid w:val="00E739BE"/>
    <w:rsid w:val="00E7424B"/>
    <w:rsid w:val="00E74264"/>
    <w:rsid w:val="00E7485B"/>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46B"/>
    <w:rsid w:val="00EA059F"/>
    <w:rsid w:val="00EA06E9"/>
    <w:rsid w:val="00EA0AEE"/>
    <w:rsid w:val="00EA0D10"/>
    <w:rsid w:val="00EA140F"/>
    <w:rsid w:val="00EA150B"/>
    <w:rsid w:val="00EA1765"/>
    <w:rsid w:val="00EA223F"/>
    <w:rsid w:val="00EA31E0"/>
    <w:rsid w:val="00EA3357"/>
    <w:rsid w:val="00EA3E33"/>
    <w:rsid w:val="00EA3FD0"/>
    <w:rsid w:val="00EA40DF"/>
    <w:rsid w:val="00EA4E0F"/>
    <w:rsid w:val="00EA58C8"/>
    <w:rsid w:val="00EA5C0D"/>
    <w:rsid w:val="00EA5C7F"/>
    <w:rsid w:val="00EA625E"/>
    <w:rsid w:val="00EA6DF8"/>
    <w:rsid w:val="00EA7170"/>
    <w:rsid w:val="00EA7394"/>
    <w:rsid w:val="00EA741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497"/>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C24"/>
    <w:rsid w:val="00EC6F0E"/>
    <w:rsid w:val="00EC7188"/>
    <w:rsid w:val="00EC759E"/>
    <w:rsid w:val="00EC7897"/>
    <w:rsid w:val="00ED0338"/>
    <w:rsid w:val="00ED07B1"/>
    <w:rsid w:val="00ED0BF3"/>
    <w:rsid w:val="00ED0DE3"/>
    <w:rsid w:val="00ED1142"/>
    <w:rsid w:val="00ED1170"/>
    <w:rsid w:val="00ED2352"/>
    <w:rsid w:val="00ED2462"/>
    <w:rsid w:val="00ED26F5"/>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3473"/>
    <w:rsid w:val="00EE4047"/>
    <w:rsid w:val="00EE55F5"/>
    <w:rsid w:val="00EE5855"/>
    <w:rsid w:val="00EE5A09"/>
    <w:rsid w:val="00EE6232"/>
    <w:rsid w:val="00EE62ED"/>
    <w:rsid w:val="00EE63B4"/>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2BC0"/>
    <w:rsid w:val="00EF352E"/>
    <w:rsid w:val="00EF3639"/>
    <w:rsid w:val="00EF3662"/>
    <w:rsid w:val="00EF3867"/>
    <w:rsid w:val="00EF491F"/>
    <w:rsid w:val="00EF548A"/>
    <w:rsid w:val="00EF5EF7"/>
    <w:rsid w:val="00EF6526"/>
    <w:rsid w:val="00EF6CF5"/>
    <w:rsid w:val="00EF6EB4"/>
    <w:rsid w:val="00EF725E"/>
    <w:rsid w:val="00EF7868"/>
    <w:rsid w:val="00F00565"/>
    <w:rsid w:val="00F005EE"/>
    <w:rsid w:val="00F00C96"/>
    <w:rsid w:val="00F00F71"/>
    <w:rsid w:val="00F01A2A"/>
    <w:rsid w:val="00F01D1E"/>
    <w:rsid w:val="00F02639"/>
    <w:rsid w:val="00F02F00"/>
    <w:rsid w:val="00F04430"/>
    <w:rsid w:val="00F04AA1"/>
    <w:rsid w:val="00F04FC3"/>
    <w:rsid w:val="00F06DB1"/>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B6A"/>
    <w:rsid w:val="00F17C19"/>
    <w:rsid w:val="00F20326"/>
    <w:rsid w:val="00F205A7"/>
    <w:rsid w:val="00F20AE5"/>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5BC1"/>
    <w:rsid w:val="00F26162"/>
    <w:rsid w:val="00F263B3"/>
    <w:rsid w:val="00F26A4C"/>
    <w:rsid w:val="00F26B08"/>
    <w:rsid w:val="00F274C5"/>
    <w:rsid w:val="00F27A50"/>
    <w:rsid w:val="00F30C3E"/>
    <w:rsid w:val="00F30F58"/>
    <w:rsid w:val="00F32128"/>
    <w:rsid w:val="00F325A7"/>
    <w:rsid w:val="00F329B2"/>
    <w:rsid w:val="00F331AD"/>
    <w:rsid w:val="00F332DF"/>
    <w:rsid w:val="00F333A9"/>
    <w:rsid w:val="00F33976"/>
    <w:rsid w:val="00F339E3"/>
    <w:rsid w:val="00F34417"/>
    <w:rsid w:val="00F351E1"/>
    <w:rsid w:val="00F35BE5"/>
    <w:rsid w:val="00F35CFA"/>
    <w:rsid w:val="00F36AD3"/>
    <w:rsid w:val="00F36E1F"/>
    <w:rsid w:val="00F37254"/>
    <w:rsid w:val="00F377C0"/>
    <w:rsid w:val="00F37C10"/>
    <w:rsid w:val="00F37F2C"/>
    <w:rsid w:val="00F40235"/>
    <w:rsid w:val="00F403A5"/>
    <w:rsid w:val="00F406AC"/>
    <w:rsid w:val="00F40CCC"/>
    <w:rsid w:val="00F40D4D"/>
    <w:rsid w:val="00F41347"/>
    <w:rsid w:val="00F4140F"/>
    <w:rsid w:val="00F41477"/>
    <w:rsid w:val="00F41D1E"/>
    <w:rsid w:val="00F4264D"/>
    <w:rsid w:val="00F42A40"/>
    <w:rsid w:val="00F4345D"/>
    <w:rsid w:val="00F4348E"/>
    <w:rsid w:val="00F4395E"/>
    <w:rsid w:val="00F43974"/>
    <w:rsid w:val="00F43A66"/>
    <w:rsid w:val="00F43DE4"/>
    <w:rsid w:val="00F43FFD"/>
    <w:rsid w:val="00F449C0"/>
    <w:rsid w:val="00F44B31"/>
    <w:rsid w:val="00F453C2"/>
    <w:rsid w:val="00F459C2"/>
    <w:rsid w:val="00F45B4D"/>
    <w:rsid w:val="00F45B8B"/>
    <w:rsid w:val="00F460E3"/>
    <w:rsid w:val="00F50A7A"/>
    <w:rsid w:val="00F5168A"/>
    <w:rsid w:val="00F52EDD"/>
    <w:rsid w:val="00F53D4F"/>
    <w:rsid w:val="00F53DF8"/>
    <w:rsid w:val="00F546F2"/>
    <w:rsid w:val="00F5526F"/>
    <w:rsid w:val="00F55654"/>
    <w:rsid w:val="00F556B0"/>
    <w:rsid w:val="00F55752"/>
    <w:rsid w:val="00F55ECA"/>
    <w:rsid w:val="00F5625A"/>
    <w:rsid w:val="00F5644B"/>
    <w:rsid w:val="00F5653D"/>
    <w:rsid w:val="00F567E4"/>
    <w:rsid w:val="00F56FBD"/>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516"/>
    <w:rsid w:val="00F65659"/>
    <w:rsid w:val="00F658E7"/>
    <w:rsid w:val="00F667B5"/>
    <w:rsid w:val="00F6697F"/>
    <w:rsid w:val="00F676CB"/>
    <w:rsid w:val="00F67862"/>
    <w:rsid w:val="00F67946"/>
    <w:rsid w:val="00F67CD4"/>
    <w:rsid w:val="00F70632"/>
    <w:rsid w:val="00F70E55"/>
    <w:rsid w:val="00F71183"/>
    <w:rsid w:val="00F71F29"/>
    <w:rsid w:val="00F7342A"/>
    <w:rsid w:val="00F73CAB"/>
    <w:rsid w:val="00F73D7F"/>
    <w:rsid w:val="00F743B3"/>
    <w:rsid w:val="00F7451F"/>
    <w:rsid w:val="00F7467F"/>
    <w:rsid w:val="00F74984"/>
    <w:rsid w:val="00F74A69"/>
    <w:rsid w:val="00F7541A"/>
    <w:rsid w:val="00F75F7B"/>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4A16"/>
    <w:rsid w:val="00F855BB"/>
    <w:rsid w:val="00F85DFC"/>
    <w:rsid w:val="00F85F62"/>
    <w:rsid w:val="00F86162"/>
    <w:rsid w:val="00F86955"/>
    <w:rsid w:val="00F86ED5"/>
    <w:rsid w:val="00F871C2"/>
    <w:rsid w:val="00F87FD4"/>
    <w:rsid w:val="00F914CF"/>
    <w:rsid w:val="00F916BE"/>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1455"/>
    <w:rsid w:val="00FA185B"/>
    <w:rsid w:val="00FA2B47"/>
    <w:rsid w:val="00FA2BFA"/>
    <w:rsid w:val="00FA2CF4"/>
    <w:rsid w:val="00FA2DBA"/>
    <w:rsid w:val="00FA2F7C"/>
    <w:rsid w:val="00FA2FB6"/>
    <w:rsid w:val="00FA37C3"/>
    <w:rsid w:val="00FA3D8E"/>
    <w:rsid w:val="00FA3FEE"/>
    <w:rsid w:val="00FA409E"/>
    <w:rsid w:val="00FA4725"/>
    <w:rsid w:val="00FA4F9D"/>
    <w:rsid w:val="00FA5B17"/>
    <w:rsid w:val="00FA5CBD"/>
    <w:rsid w:val="00FA6B94"/>
    <w:rsid w:val="00FA6F3B"/>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4B8"/>
    <w:rsid w:val="00FC4515"/>
    <w:rsid w:val="00FC4B16"/>
    <w:rsid w:val="00FC6150"/>
    <w:rsid w:val="00FC649E"/>
    <w:rsid w:val="00FC69A8"/>
    <w:rsid w:val="00FC6B2B"/>
    <w:rsid w:val="00FC7014"/>
    <w:rsid w:val="00FD06E3"/>
    <w:rsid w:val="00FD0747"/>
    <w:rsid w:val="00FD0B1A"/>
    <w:rsid w:val="00FD0DBE"/>
    <w:rsid w:val="00FD1148"/>
    <w:rsid w:val="00FD1288"/>
    <w:rsid w:val="00FD19AF"/>
    <w:rsid w:val="00FD1AAF"/>
    <w:rsid w:val="00FD26FA"/>
    <w:rsid w:val="00FD2748"/>
    <w:rsid w:val="00FD2843"/>
    <w:rsid w:val="00FD2B51"/>
    <w:rsid w:val="00FD2C88"/>
    <w:rsid w:val="00FD369B"/>
    <w:rsid w:val="00FD4DA5"/>
    <w:rsid w:val="00FD4DBF"/>
    <w:rsid w:val="00FD57B8"/>
    <w:rsid w:val="00FD64DD"/>
    <w:rsid w:val="00FD7291"/>
    <w:rsid w:val="00FD7772"/>
    <w:rsid w:val="00FD7CBB"/>
    <w:rsid w:val="00FD7E16"/>
    <w:rsid w:val="00FE0FD2"/>
    <w:rsid w:val="00FE1316"/>
    <w:rsid w:val="00FE1FAB"/>
    <w:rsid w:val="00FE2AA4"/>
    <w:rsid w:val="00FE2DB6"/>
    <w:rsid w:val="00FE3DC2"/>
    <w:rsid w:val="00FE431F"/>
    <w:rsid w:val="00FE449E"/>
    <w:rsid w:val="00FE54DC"/>
    <w:rsid w:val="00FE5743"/>
    <w:rsid w:val="00FE6887"/>
    <w:rsid w:val="00FE6C2A"/>
    <w:rsid w:val="00FE7656"/>
    <w:rsid w:val="00FE76B9"/>
    <w:rsid w:val="00FE7898"/>
    <w:rsid w:val="00FF04B5"/>
    <w:rsid w:val="00FF0766"/>
    <w:rsid w:val="00FF0775"/>
    <w:rsid w:val="00FF0FE2"/>
    <w:rsid w:val="00FF1D27"/>
    <w:rsid w:val="00FF1DD5"/>
    <w:rsid w:val="00FF2714"/>
    <w:rsid w:val="00FF285B"/>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1FB7ED"/>
  <w15:docId w15:val="{13BCFC84-2409-40FD-9F52-02692C2A0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682F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82FE4"/>
    <w:rPr>
      <w:rFonts w:ascii="Courier New" w:hAnsi="Courier New" w:cs="Courier New"/>
      <w:lang w:val="en-US" w:eastAsia="en-US" w:bidi="ar-SA"/>
    </w:rPr>
  </w:style>
  <w:style w:type="character" w:customStyle="1" w:styleId="y2iqfc">
    <w:name w:val="y2iqfc"/>
    <w:basedOn w:val="DefaultParagraphFont"/>
    <w:rsid w:val="00682FE4"/>
  </w:style>
  <w:style w:type="character" w:customStyle="1" w:styleId="ezkurwreuab5ozgtqnkl">
    <w:name w:val="ezkurwreuab5ozgtqnkl"/>
    <w:basedOn w:val="DefaultParagraphFont"/>
    <w:rsid w:val="00C75515"/>
  </w:style>
  <w:style w:type="character" w:customStyle="1" w:styleId="anegp0gi0b9av8jahpyh">
    <w:name w:val="anegp0gi0b9av8jahpyh"/>
    <w:basedOn w:val="DefaultParagraphFont"/>
    <w:rsid w:val="00D248FC"/>
  </w:style>
  <w:style w:type="character" w:customStyle="1" w:styleId="UnresolvedMention1">
    <w:name w:val="Unresolved Mention1"/>
    <w:uiPriority w:val="99"/>
    <w:semiHidden/>
    <w:unhideWhenUsed/>
    <w:rsid w:val="007A5778"/>
    <w:rPr>
      <w:color w:val="605E5C"/>
      <w:shd w:val="clear" w:color="auto" w:fill="E1DFDD"/>
    </w:rPr>
  </w:style>
  <w:style w:type="paragraph" w:styleId="NoSpacing">
    <w:name w:val="No Spacing"/>
    <w:uiPriority w:val="1"/>
    <w:qFormat/>
    <w:rsid w:val="007A5778"/>
    <w:rPr>
      <w:rFonts w:asciiTheme="minorHAnsi" w:eastAsiaTheme="minorHAnsi" w:hAnsiTheme="minorHAnsi" w:cstheme="minorBidi"/>
      <w:sz w:val="22"/>
      <w:szCs w:val="22"/>
      <w:lang w:val="en-US" w:eastAsia="en-US" w:bidi="ar-SA"/>
    </w:rPr>
  </w:style>
  <w:style w:type="paragraph" w:customStyle="1" w:styleId="AutoCorrect">
    <w:name w:val="AutoCorrect"/>
    <w:uiPriority w:val="99"/>
    <w:qFormat/>
    <w:rsid w:val="007A5778"/>
    <w:rPr>
      <w:sz w:val="24"/>
      <w:szCs w:val="24"/>
      <w:lang w:val="en-US" w:eastAsia="en-US" w:bidi="ar-SA"/>
    </w:rPr>
  </w:style>
  <w:style w:type="paragraph" w:customStyle="1" w:styleId="msonormal0">
    <w:name w:val="msonormal"/>
    <w:basedOn w:val="Normal"/>
    <w:rsid w:val="007A5778"/>
    <w:pPr>
      <w:spacing w:before="100" w:beforeAutospacing="1" w:after="100" w:afterAutospacing="1"/>
    </w:pPr>
    <w:rPr>
      <w:lang w:val="en-US" w:eastAsia="en-US" w:bidi="ar-SA"/>
    </w:rPr>
  </w:style>
  <w:style w:type="paragraph" w:customStyle="1" w:styleId="font0">
    <w:name w:val="font0"/>
    <w:basedOn w:val="Normal"/>
    <w:rsid w:val="007A5778"/>
    <w:pPr>
      <w:spacing w:before="100" w:beforeAutospacing="1" w:after="100" w:afterAutospacing="1"/>
    </w:pPr>
    <w:rPr>
      <w:rFonts w:ascii="Arial" w:hAnsi="Arial" w:cs="Arial"/>
      <w:sz w:val="20"/>
      <w:szCs w:val="20"/>
      <w:lang w:val="en-US" w:eastAsia="en-US" w:bidi="ar-SA"/>
    </w:rPr>
  </w:style>
  <w:style w:type="paragraph" w:customStyle="1" w:styleId="xl76">
    <w:name w:val="xl76"/>
    <w:basedOn w:val="Normal"/>
    <w:rsid w:val="007A5778"/>
    <w:pPr>
      <w:spacing w:before="100" w:beforeAutospacing="1" w:after="100" w:afterAutospacing="1"/>
    </w:pPr>
    <w:rPr>
      <w:rFonts w:ascii="Arial Armenian" w:hAnsi="Arial Armenian"/>
      <w:lang w:val="en-US" w:eastAsia="en-US" w:bidi="ar-SA"/>
    </w:rPr>
  </w:style>
  <w:style w:type="paragraph" w:customStyle="1" w:styleId="xl77">
    <w:name w:val="xl77"/>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78">
    <w:name w:val="xl78"/>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6"/>
      <w:szCs w:val="16"/>
      <w:lang w:val="en-US" w:eastAsia="en-US" w:bidi="ar-SA"/>
    </w:rPr>
  </w:style>
  <w:style w:type="paragraph" w:customStyle="1" w:styleId="xl79">
    <w:name w:val="xl79"/>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80">
    <w:name w:val="xl80"/>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81">
    <w:name w:val="xl81"/>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82">
    <w:name w:val="xl82"/>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83">
    <w:name w:val="xl83"/>
    <w:basedOn w:val="Normal"/>
    <w:rsid w:val="007A5778"/>
    <w:pPr>
      <w:shd w:val="clear" w:color="000000" w:fill="FFFFFF"/>
      <w:spacing w:before="100" w:beforeAutospacing="1" w:after="100" w:afterAutospacing="1"/>
    </w:pPr>
    <w:rPr>
      <w:rFonts w:ascii="Arial Armenian" w:hAnsi="Arial Armenian"/>
      <w:lang w:val="en-US" w:eastAsia="en-US" w:bidi="ar-SA"/>
    </w:rPr>
  </w:style>
  <w:style w:type="paragraph" w:customStyle="1" w:styleId="xl84">
    <w:name w:val="xl84"/>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85">
    <w:name w:val="xl85"/>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86">
    <w:name w:val="xl86"/>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87">
    <w:name w:val="xl8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sz w:val="16"/>
      <w:szCs w:val="16"/>
      <w:lang w:val="en-US" w:eastAsia="en-US" w:bidi="ar-SA"/>
    </w:rPr>
  </w:style>
  <w:style w:type="paragraph" w:customStyle="1" w:styleId="xl88">
    <w:name w:val="xl8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89">
    <w:name w:val="xl89"/>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90">
    <w:name w:val="xl90"/>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91">
    <w:name w:val="xl91"/>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92">
    <w:name w:val="xl92"/>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93">
    <w:name w:val="xl93"/>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94">
    <w:name w:val="xl94"/>
    <w:basedOn w:val="Normal"/>
    <w:rsid w:val="007A5778"/>
    <w:pPr>
      <w:shd w:val="clear" w:color="000000" w:fill="FFFFFF"/>
      <w:spacing w:before="100" w:beforeAutospacing="1" w:after="100" w:afterAutospacing="1"/>
    </w:pPr>
    <w:rPr>
      <w:rFonts w:ascii="Arial LatArm" w:hAnsi="Arial LatArm"/>
      <w:lang w:val="en-US" w:eastAsia="en-US" w:bidi="ar-SA"/>
    </w:rPr>
  </w:style>
  <w:style w:type="paragraph" w:customStyle="1" w:styleId="xl95">
    <w:name w:val="xl95"/>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96">
    <w:name w:val="xl96"/>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97">
    <w:name w:val="xl9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98">
    <w:name w:val="xl9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99">
    <w:name w:val="xl99"/>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00">
    <w:name w:val="xl100"/>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01">
    <w:name w:val="xl101"/>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lang w:val="en-US" w:eastAsia="en-US" w:bidi="ar-SA"/>
    </w:rPr>
  </w:style>
  <w:style w:type="paragraph" w:customStyle="1" w:styleId="xl102">
    <w:name w:val="xl102"/>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lang w:val="en-US" w:eastAsia="en-US" w:bidi="ar-SA"/>
    </w:rPr>
  </w:style>
  <w:style w:type="paragraph" w:customStyle="1" w:styleId="xl103">
    <w:name w:val="xl103"/>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lang w:val="en-US" w:eastAsia="en-US" w:bidi="ar-SA"/>
    </w:rPr>
  </w:style>
  <w:style w:type="paragraph" w:customStyle="1" w:styleId="xl104">
    <w:name w:val="xl104"/>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05">
    <w:name w:val="xl105"/>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06">
    <w:name w:val="xl106"/>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pPr>
    <w:rPr>
      <w:rFonts w:ascii="Arial Armenian" w:hAnsi="Arial Armenian"/>
      <w:sz w:val="16"/>
      <w:szCs w:val="16"/>
      <w:lang w:val="en-US" w:eastAsia="en-US" w:bidi="ar-SA"/>
    </w:rPr>
  </w:style>
  <w:style w:type="paragraph" w:customStyle="1" w:styleId="xl107">
    <w:name w:val="xl107"/>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sz w:val="16"/>
      <w:szCs w:val="16"/>
      <w:lang w:val="en-US" w:eastAsia="en-US" w:bidi="ar-SA"/>
    </w:rPr>
  </w:style>
  <w:style w:type="paragraph" w:customStyle="1" w:styleId="xl108">
    <w:name w:val="xl108"/>
    <w:basedOn w:val="Normal"/>
    <w:rsid w:val="007A577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09">
    <w:name w:val="xl109"/>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110">
    <w:name w:val="xl110"/>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111">
    <w:name w:val="xl111"/>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112">
    <w:name w:val="xl112"/>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13">
    <w:name w:val="xl113"/>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14">
    <w:name w:val="xl114"/>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pPr>
    <w:rPr>
      <w:rFonts w:ascii="Arial Armenian" w:hAnsi="Arial Armenian"/>
      <w:sz w:val="16"/>
      <w:szCs w:val="16"/>
      <w:lang w:val="en-US" w:eastAsia="en-US" w:bidi="ar-SA"/>
    </w:rPr>
  </w:style>
  <w:style w:type="paragraph" w:customStyle="1" w:styleId="xl115">
    <w:name w:val="xl115"/>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sz w:val="16"/>
      <w:szCs w:val="16"/>
      <w:lang w:val="en-US" w:eastAsia="en-US" w:bidi="ar-SA"/>
    </w:rPr>
  </w:style>
  <w:style w:type="paragraph" w:customStyle="1" w:styleId="xl116">
    <w:name w:val="xl116"/>
    <w:basedOn w:val="Normal"/>
    <w:rsid w:val="007A5778"/>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Arial Armenian" w:hAnsi="Arial Armenian"/>
      <w:i/>
      <w:iCs/>
      <w:sz w:val="16"/>
      <w:szCs w:val="16"/>
      <w:lang w:val="en-US" w:eastAsia="en-US" w:bidi="ar-SA"/>
    </w:rPr>
  </w:style>
  <w:style w:type="paragraph" w:customStyle="1" w:styleId="xl117">
    <w:name w:val="xl11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18">
    <w:name w:val="xl11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19">
    <w:name w:val="xl119"/>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20">
    <w:name w:val="xl120"/>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21">
    <w:name w:val="xl121"/>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22">
    <w:name w:val="xl122"/>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23">
    <w:name w:val="xl123"/>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24">
    <w:name w:val="xl124"/>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25">
    <w:name w:val="xl125"/>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26">
    <w:name w:val="xl126"/>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27">
    <w:name w:val="xl12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28">
    <w:name w:val="xl12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29">
    <w:name w:val="xl129"/>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130">
    <w:name w:val="xl130"/>
    <w:basedOn w:val="Normal"/>
    <w:rsid w:val="007A5778"/>
    <w:pPr>
      <w:pBdr>
        <w:left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131">
    <w:name w:val="xl131"/>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sz w:val="16"/>
      <w:szCs w:val="16"/>
      <w:lang w:val="en-US" w:eastAsia="en-US" w:bidi="ar-SA"/>
    </w:rPr>
  </w:style>
  <w:style w:type="paragraph" w:customStyle="1" w:styleId="xl132">
    <w:name w:val="xl132"/>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3">
    <w:name w:val="xl133"/>
    <w:basedOn w:val="Normal"/>
    <w:rsid w:val="007A577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4">
    <w:name w:val="xl134"/>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5">
    <w:name w:val="xl135"/>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6">
    <w:name w:val="xl136"/>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37">
    <w:name w:val="xl13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39">
    <w:name w:val="xl139"/>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0">
    <w:name w:val="xl140"/>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7A577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2">
    <w:name w:val="xl142"/>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3">
    <w:name w:val="xl143"/>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lang w:val="en-US" w:eastAsia="en-US" w:bidi="ar-SA"/>
    </w:rPr>
  </w:style>
  <w:style w:type="paragraph" w:customStyle="1" w:styleId="xl144">
    <w:name w:val="xl144"/>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6">
    <w:name w:val="xl146"/>
    <w:basedOn w:val="Normal"/>
    <w:rsid w:val="007A577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8">
    <w:name w:val="xl14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50">
    <w:name w:val="xl150"/>
    <w:basedOn w:val="Normal"/>
    <w:rsid w:val="007A577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51">
    <w:name w:val="xl151"/>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52">
    <w:name w:val="xl152"/>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53">
    <w:name w:val="xl153"/>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54">
    <w:name w:val="xl154"/>
    <w:basedOn w:val="Normal"/>
    <w:rsid w:val="007A577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55">
    <w:name w:val="xl155"/>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56">
    <w:name w:val="xl156"/>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57">
    <w:name w:val="xl157"/>
    <w:basedOn w:val="Normal"/>
    <w:rsid w:val="007A577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58">
    <w:name w:val="xl158"/>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59">
    <w:name w:val="xl159"/>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lang w:val="en-US" w:eastAsia="en-US" w:bidi="ar-SA"/>
    </w:rPr>
  </w:style>
  <w:style w:type="paragraph" w:customStyle="1" w:styleId="xl160">
    <w:name w:val="xl160"/>
    <w:basedOn w:val="Normal"/>
    <w:rsid w:val="007A577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lang w:val="en-US" w:eastAsia="en-US" w:bidi="ar-SA"/>
    </w:rPr>
  </w:style>
  <w:style w:type="paragraph" w:customStyle="1" w:styleId="xl161">
    <w:name w:val="xl161"/>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lang w:val="en-US" w:eastAsia="en-US" w:bidi="ar-SA"/>
    </w:rPr>
  </w:style>
  <w:style w:type="paragraph" w:customStyle="1" w:styleId="xl162">
    <w:name w:val="xl162"/>
    <w:basedOn w:val="Normal"/>
    <w:rsid w:val="007A5778"/>
    <w:pPr>
      <w:pBdr>
        <w:top w:val="single" w:sz="4" w:space="0" w:color="auto"/>
        <w:left w:val="single" w:sz="4" w:space="0" w:color="auto"/>
        <w:bottom w:val="single" w:sz="4" w:space="0" w:color="auto"/>
      </w:pBdr>
      <w:shd w:val="clear" w:color="000000" w:fill="B8CCE4"/>
      <w:spacing w:before="100" w:beforeAutospacing="1" w:after="100" w:afterAutospacing="1"/>
      <w:textAlignment w:val="center"/>
    </w:pPr>
    <w:rPr>
      <w:rFonts w:ascii="Arial Armenian" w:hAnsi="Arial Armenian"/>
      <w:b/>
      <w:bCs/>
      <w:lang w:val="en-US" w:eastAsia="en-US" w:bidi="ar-SA"/>
    </w:rPr>
  </w:style>
  <w:style w:type="paragraph" w:customStyle="1" w:styleId="xl163">
    <w:name w:val="xl163"/>
    <w:basedOn w:val="Normal"/>
    <w:rsid w:val="007A5778"/>
    <w:pPr>
      <w:pBdr>
        <w:top w:val="single" w:sz="4" w:space="0" w:color="auto"/>
        <w:bottom w:val="single" w:sz="4" w:space="0" w:color="auto"/>
      </w:pBdr>
      <w:shd w:val="clear" w:color="000000" w:fill="B8CCE4"/>
      <w:spacing w:before="100" w:beforeAutospacing="1" w:after="100" w:afterAutospacing="1"/>
      <w:textAlignment w:val="center"/>
    </w:pPr>
    <w:rPr>
      <w:rFonts w:ascii="Arial Armenian" w:hAnsi="Arial Armenian"/>
      <w:b/>
      <w:bCs/>
      <w:lang w:val="en-US" w:eastAsia="en-US" w:bidi="ar-SA"/>
    </w:rPr>
  </w:style>
  <w:style w:type="paragraph" w:customStyle="1" w:styleId="xl164">
    <w:name w:val="xl164"/>
    <w:basedOn w:val="Normal"/>
    <w:rsid w:val="007A5778"/>
    <w:pPr>
      <w:pBdr>
        <w:top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Arial Armenian" w:hAnsi="Arial Armenian"/>
      <w:b/>
      <w:bCs/>
      <w:lang w:val="en-US" w:eastAsia="en-US" w:bidi="ar-SA"/>
    </w:rPr>
  </w:style>
  <w:style w:type="paragraph" w:customStyle="1" w:styleId="xl165">
    <w:name w:val="xl165"/>
    <w:basedOn w:val="Normal"/>
    <w:rsid w:val="007A5778"/>
    <w:pPr>
      <w:pBdr>
        <w:top w:val="single" w:sz="4" w:space="0" w:color="auto"/>
        <w:left w:val="single" w:sz="4" w:space="0" w:color="auto"/>
        <w:bottom w:val="single" w:sz="4" w:space="0" w:color="auto"/>
      </w:pBdr>
      <w:shd w:val="clear" w:color="000000" w:fill="DCE6F1"/>
      <w:spacing w:before="100" w:beforeAutospacing="1" w:after="100" w:afterAutospacing="1"/>
      <w:textAlignment w:val="center"/>
    </w:pPr>
    <w:rPr>
      <w:rFonts w:ascii="Arial Armenian" w:hAnsi="Arial Armenian"/>
      <w:b/>
      <w:bCs/>
      <w:lang w:val="en-US" w:eastAsia="en-US" w:bidi="ar-SA"/>
    </w:rPr>
  </w:style>
  <w:style w:type="paragraph" w:customStyle="1" w:styleId="xl166">
    <w:name w:val="xl166"/>
    <w:basedOn w:val="Normal"/>
    <w:rsid w:val="007A5778"/>
    <w:pPr>
      <w:pBdr>
        <w:top w:val="single" w:sz="4" w:space="0" w:color="auto"/>
        <w:bottom w:val="single" w:sz="4" w:space="0" w:color="auto"/>
      </w:pBdr>
      <w:shd w:val="clear" w:color="000000" w:fill="DCE6F1"/>
      <w:spacing w:before="100" w:beforeAutospacing="1" w:after="100" w:afterAutospacing="1"/>
      <w:textAlignment w:val="center"/>
    </w:pPr>
    <w:rPr>
      <w:rFonts w:ascii="Arial Armenian" w:hAnsi="Arial Armenian"/>
      <w:b/>
      <w:bCs/>
      <w:lang w:val="en-US" w:eastAsia="en-US" w:bidi="ar-SA"/>
    </w:rPr>
  </w:style>
  <w:style w:type="paragraph" w:customStyle="1" w:styleId="xl167">
    <w:name w:val="xl167"/>
    <w:basedOn w:val="Normal"/>
    <w:rsid w:val="007A5778"/>
    <w:pPr>
      <w:pBdr>
        <w:top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Arial Armenian" w:hAnsi="Arial Armenian"/>
      <w:b/>
      <w:bCs/>
      <w:lang w:val="en-US" w:eastAsia="en-US" w:bidi="ar-SA"/>
    </w:rPr>
  </w:style>
  <w:style w:type="paragraph" w:customStyle="1" w:styleId="xl168">
    <w:name w:val="xl168"/>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69">
    <w:name w:val="xl169"/>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color w:val="FFFFFF"/>
      <w:lang w:val="en-US" w:eastAsia="en-US" w:bidi="ar-SA"/>
    </w:rPr>
  </w:style>
  <w:style w:type="table" w:styleId="ListTable5Dark-Accent2">
    <w:name w:val="List Table 5 Dark Accent 2"/>
    <w:basedOn w:val="TableNormal"/>
    <w:uiPriority w:val="50"/>
    <w:rsid w:val="007A5778"/>
    <w:rPr>
      <w:color w:val="FFFFFF" w:themeColor="background1"/>
      <w:lang w:val="en-US" w:eastAsia="en-US" w:bidi="ar-SA"/>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font14">
    <w:name w:val="font14"/>
    <w:basedOn w:val="Normal"/>
    <w:rsid w:val="007A5778"/>
    <w:pPr>
      <w:spacing w:before="100" w:beforeAutospacing="1" w:after="100" w:afterAutospacing="1"/>
    </w:pPr>
    <w:rPr>
      <w:rFonts w:ascii="Arial" w:hAnsi="Arial" w:cs="Arial"/>
      <w:b/>
      <w:bCs/>
      <w:sz w:val="20"/>
      <w:szCs w:val="20"/>
      <w:lang w:val="en-US" w:eastAsia="en-US" w:bidi="ar-SA"/>
    </w:rPr>
  </w:style>
  <w:style w:type="paragraph" w:customStyle="1" w:styleId="font15">
    <w:name w:val="font15"/>
    <w:basedOn w:val="Normal"/>
    <w:rsid w:val="007A5778"/>
    <w:pPr>
      <w:spacing w:before="100" w:beforeAutospacing="1" w:after="100" w:afterAutospacing="1"/>
    </w:pPr>
    <w:rPr>
      <w:rFonts w:ascii="Arial" w:hAnsi="Arial" w:cs="Arial"/>
      <w:b/>
      <w:bCs/>
      <w:sz w:val="16"/>
      <w:szCs w:val="16"/>
      <w:lang w:val="en-US" w:eastAsia="en-US" w:bidi="ar-SA"/>
    </w:rPr>
  </w:style>
  <w:style w:type="paragraph" w:customStyle="1" w:styleId="font16">
    <w:name w:val="font16"/>
    <w:basedOn w:val="Normal"/>
    <w:rsid w:val="007A5778"/>
    <w:pPr>
      <w:spacing w:before="100" w:beforeAutospacing="1" w:after="100" w:afterAutospacing="1"/>
    </w:pPr>
    <w:rPr>
      <w:color w:val="000000"/>
      <w:sz w:val="16"/>
      <w:szCs w:val="16"/>
      <w:lang w:val="en-US" w:eastAsia="en-US" w:bidi="ar-SA"/>
    </w:rPr>
  </w:style>
  <w:style w:type="paragraph" w:customStyle="1" w:styleId="font17">
    <w:name w:val="font17"/>
    <w:basedOn w:val="Normal"/>
    <w:rsid w:val="007A5778"/>
    <w:pPr>
      <w:spacing w:before="100" w:beforeAutospacing="1" w:after="100" w:afterAutospacing="1"/>
    </w:pPr>
    <w:rPr>
      <w:rFonts w:ascii="Arial LatArm" w:hAnsi="Arial LatArm"/>
      <w:sz w:val="16"/>
      <w:szCs w:val="16"/>
      <w:lang w:val="en-US" w:eastAsia="en-US" w:bidi="ar-SA"/>
    </w:rPr>
  </w:style>
  <w:style w:type="paragraph" w:customStyle="1" w:styleId="font18">
    <w:name w:val="font18"/>
    <w:basedOn w:val="Normal"/>
    <w:rsid w:val="007A5778"/>
    <w:pPr>
      <w:spacing w:before="100" w:beforeAutospacing="1" w:after="100" w:afterAutospacing="1"/>
    </w:pPr>
    <w:rPr>
      <w:sz w:val="16"/>
      <w:szCs w:val="16"/>
      <w:lang w:val="en-US" w:eastAsia="en-US" w:bidi="ar-SA"/>
    </w:rPr>
  </w:style>
  <w:style w:type="paragraph" w:customStyle="1" w:styleId="font19">
    <w:name w:val="font19"/>
    <w:basedOn w:val="Normal"/>
    <w:rsid w:val="007A5778"/>
    <w:pPr>
      <w:spacing w:before="100" w:beforeAutospacing="1" w:after="100" w:afterAutospacing="1"/>
    </w:pPr>
    <w:rPr>
      <w:b/>
      <w:bCs/>
      <w:sz w:val="20"/>
      <w:szCs w:val="20"/>
      <w:lang w:val="en-US" w:eastAsia="en-US" w:bidi="ar-SA"/>
    </w:rPr>
  </w:style>
  <w:style w:type="paragraph" w:customStyle="1" w:styleId="font20">
    <w:name w:val="font20"/>
    <w:basedOn w:val="Normal"/>
    <w:rsid w:val="007A5778"/>
    <w:pPr>
      <w:spacing w:before="100" w:beforeAutospacing="1" w:after="100" w:afterAutospacing="1"/>
    </w:pPr>
    <w:rPr>
      <w:b/>
      <w:bCs/>
      <w:sz w:val="22"/>
      <w:szCs w:val="22"/>
      <w:lang w:val="en-US" w:eastAsia="en-US" w:bidi="ar-SA"/>
    </w:rPr>
  </w:style>
  <w:style w:type="paragraph" w:customStyle="1" w:styleId="xl170">
    <w:name w:val="xl170"/>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1">
    <w:name w:val="xl171"/>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2"/>
      <w:szCs w:val="22"/>
      <w:lang w:val="en-US" w:eastAsia="en-US" w:bidi="ar-SA"/>
    </w:rPr>
  </w:style>
  <w:style w:type="paragraph" w:customStyle="1" w:styleId="xl172">
    <w:name w:val="xl172"/>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16"/>
      <w:szCs w:val="16"/>
      <w:lang w:val="en-US" w:eastAsia="en-US" w:bidi="ar-SA"/>
    </w:rPr>
  </w:style>
  <w:style w:type="paragraph" w:customStyle="1" w:styleId="xl173">
    <w:name w:val="xl173"/>
    <w:basedOn w:val="Normal"/>
    <w:rsid w:val="007A5778"/>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lang w:val="en-US" w:eastAsia="en-US" w:bidi="ar-SA"/>
    </w:rPr>
  </w:style>
  <w:style w:type="paragraph" w:customStyle="1" w:styleId="xl174">
    <w:name w:val="xl174"/>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5">
    <w:name w:val="xl175"/>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6">
    <w:name w:val="xl176"/>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lang w:val="en-US" w:eastAsia="en-US" w:bidi="ar-SA"/>
    </w:rPr>
  </w:style>
  <w:style w:type="paragraph" w:customStyle="1" w:styleId="xl177">
    <w:name w:val="xl177"/>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lang w:val="en-US" w:eastAsia="en-US" w:bidi="ar-SA"/>
    </w:rPr>
  </w:style>
  <w:style w:type="paragraph" w:customStyle="1" w:styleId="xl178">
    <w:name w:val="xl17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lang w:val="en-US" w:eastAsia="en-US" w:bidi="ar-SA"/>
    </w:rPr>
  </w:style>
  <w:style w:type="paragraph" w:customStyle="1" w:styleId="xl179">
    <w:name w:val="xl179"/>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lang w:val="en-US" w:eastAsia="en-US" w:bidi="ar-SA"/>
    </w:rPr>
  </w:style>
  <w:style w:type="paragraph" w:customStyle="1" w:styleId="xl180">
    <w:name w:val="xl180"/>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81">
    <w:name w:val="xl181"/>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82">
    <w:name w:val="xl182"/>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83">
    <w:name w:val="xl183"/>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84">
    <w:name w:val="xl184"/>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85">
    <w:name w:val="xl185"/>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lang w:val="en-US" w:eastAsia="en-US" w:bidi="ar-SA"/>
    </w:rPr>
  </w:style>
  <w:style w:type="paragraph" w:customStyle="1" w:styleId="xl186">
    <w:name w:val="xl186"/>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87">
    <w:name w:val="xl18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lang w:val="en-US" w:eastAsia="en-US" w:bidi="ar-SA"/>
    </w:rPr>
  </w:style>
  <w:style w:type="paragraph" w:customStyle="1" w:styleId="xl188">
    <w:name w:val="xl188"/>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9">
    <w:name w:val="xl189"/>
    <w:basedOn w:val="Normal"/>
    <w:rsid w:val="007A577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90">
    <w:name w:val="xl190"/>
    <w:basedOn w:val="Normal"/>
    <w:rsid w:val="007A577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91">
    <w:name w:val="xl191"/>
    <w:basedOn w:val="Normal"/>
    <w:rsid w:val="007A577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92">
    <w:name w:val="xl192"/>
    <w:basedOn w:val="Normal"/>
    <w:rsid w:val="007A5778"/>
    <w:pPr>
      <w:pBdr>
        <w:top w:val="single" w:sz="4" w:space="0" w:color="auto"/>
        <w:left w:val="single" w:sz="4" w:space="0" w:color="auto"/>
        <w:right w:val="single" w:sz="4" w:space="0" w:color="auto"/>
      </w:pBdr>
      <w:spacing w:before="100" w:beforeAutospacing="1" w:after="100" w:afterAutospacing="1"/>
      <w:textAlignment w:val="center"/>
    </w:pPr>
    <w:rPr>
      <w:rFonts w:ascii="Arial LatArm" w:hAnsi="Arial LatArm"/>
      <w:sz w:val="16"/>
      <w:szCs w:val="16"/>
      <w:lang w:val="en-US" w:eastAsia="en-US" w:bidi="ar-SA"/>
    </w:rPr>
  </w:style>
  <w:style w:type="paragraph" w:customStyle="1" w:styleId="xl193">
    <w:name w:val="xl193"/>
    <w:basedOn w:val="Normal"/>
    <w:rsid w:val="007A5778"/>
    <w:pPr>
      <w:spacing w:before="100" w:beforeAutospacing="1" w:after="100" w:afterAutospacing="1"/>
    </w:pPr>
    <w:rPr>
      <w:rFonts w:ascii="Arial LatArm" w:hAnsi="Arial LatArm"/>
      <w:sz w:val="16"/>
      <w:szCs w:val="16"/>
      <w:lang w:val="en-US" w:eastAsia="en-US" w:bidi="ar-SA"/>
    </w:rPr>
  </w:style>
  <w:style w:type="paragraph" w:customStyle="1" w:styleId="xl194">
    <w:name w:val="xl194"/>
    <w:basedOn w:val="Normal"/>
    <w:rsid w:val="007A5778"/>
    <w:pPr>
      <w:spacing w:before="100" w:beforeAutospacing="1" w:after="100" w:afterAutospacing="1"/>
    </w:pPr>
    <w:rPr>
      <w:rFonts w:ascii="Arial LatArm" w:hAnsi="Arial LatArm"/>
      <w:b/>
      <w:bCs/>
      <w:sz w:val="16"/>
      <w:szCs w:val="16"/>
      <w:lang w:val="en-US" w:eastAsia="en-US" w:bidi="ar-SA"/>
    </w:rPr>
  </w:style>
  <w:style w:type="paragraph" w:customStyle="1" w:styleId="xl195">
    <w:name w:val="xl195"/>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en-US" w:eastAsia="en-US" w:bidi="ar-SA"/>
    </w:rPr>
  </w:style>
  <w:style w:type="paragraph" w:customStyle="1" w:styleId="xl196">
    <w:name w:val="xl196"/>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b/>
      <w:bCs/>
      <w:lang w:val="en-US" w:eastAsia="en-US" w:bidi="ar-SA"/>
    </w:rPr>
  </w:style>
  <w:style w:type="paragraph" w:customStyle="1" w:styleId="xl197">
    <w:name w:val="xl197"/>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en-US" w:eastAsia="en-US" w:bidi="ar-SA"/>
    </w:rPr>
  </w:style>
  <w:style w:type="paragraph" w:customStyle="1" w:styleId="xl198">
    <w:name w:val="xl198"/>
    <w:basedOn w:val="Normal"/>
    <w:rsid w:val="007A5778"/>
    <w:pPr>
      <w:spacing w:before="100" w:beforeAutospacing="1" w:after="100" w:afterAutospacing="1"/>
      <w:textAlignment w:val="center"/>
    </w:pPr>
    <w:rPr>
      <w:rFonts w:ascii="Arial LatArm" w:hAnsi="Arial LatArm"/>
      <w:b/>
      <w:bCs/>
      <w:lang w:val="en-US" w:eastAsia="en-US" w:bidi="ar-SA"/>
    </w:rPr>
  </w:style>
  <w:style w:type="paragraph" w:customStyle="1" w:styleId="xl199">
    <w:name w:val="xl199"/>
    <w:basedOn w:val="Normal"/>
    <w:rsid w:val="007A5778"/>
    <w:pPr>
      <w:spacing w:before="100" w:beforeAutospacing="1" w:after="100" w:afterAutospacing="1"/>
      <w:jc w:val="center"/>
      <w:textAlignment w:val="center"/>
    </w:pPr>
    <w:rPr>
      <w:rFonts w:ascii="Arial LatArm" w:hAnsi="Arial LatArm"/>
      <w:lang w:val="en-US" w:eastAsia="en-US" w:bidi="ar-SA"/>
    </w:rPr>
  </w:style>
  <w:style w:type="paragraph" w:customStyle="1" w:styleId="xl200">
    <w:name w:val="xl200"/>
    <w:basedOn w:val="Normal"/>
    <w:rsid w:val="007A5778"/>
    <w:pP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01">
    <w:name w:val="xl201"/>
    <w:basedOn w:val="Normal"/>
    <w:rsid w:val="007A5778"/>
    <w:pP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02">
    <w:name w:val="xl202"/>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bidi="ar-SA"/>
    </w:rPr>
  </w:style>
  <w:style w:type="paragraph" w:customStyle="1" w:styleId="xl203">
    <w:name w:val="xl203"/>
    <w:basedOn w:val="Normal"/>
    <w:rsid w:val="007A5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n-US" w:eastAsia="en-US" w:bidi="ar-SA"/>
    </w:rPr>
  </w:style>
  <w:style w:type="paragraph" w:customStyle="1" w:styleId="xl204">
    <w:name w:val="xl204"/>
    <w:basedOn w:val="Normal"/>
    <w:rsid w:val="007A5778"/>
    <w:pPr>
      <w:pBdr>
        <w:top w:val="single" w:sz="4" w:space="0" w:color="auto"/>
        <w:bottom w:val="single" w:sz="4" w:space="0" w:color="auto"/>
      </w:pBdr>
      <w:spacing w:before="100" w:beforeAutospacing="1" w:after="100" w:afterAutospacing="1"/>
      <w:jc w:val="center"/>
    </w:pPr>
    <w:rPr>
      <w:rFonts w:ascii="Arial LatArm" w:hAnsi="Arial LatArm"/>
      <w:lang w:val="en-US" w:eastAsia="en-US" w:bidi="ar-SA"/>
    </w:rPr>
  </w:style>
  <w:style w:type="paragraph" w:customStyle="1" w:styleId="xl205">
    <w:name w:val="xl205"/>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06">
    <w:name w:val="xl206"/>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07">
    <w:name w:val="xl20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08">
    <w:name w:val="xl208"/>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09">
    <w:name w:val="xl209"/>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10">
    <w:name w:val="xl210"/>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11">
    <w:name w:val="xl211"/>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12">
    <w:name w:val="xl212"/>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13">
    <w:name w:val="xl213"/>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214">
    <w:name w:val="xl214"/>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215">
    <w:name w:val="xl215"/>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6"/>
      <w:szCs w:val="16"/>
      <w:lang w:val="en-US" w:eastAsia="en-US" w:bidi="ar-SA"/>
    </w:rPr>
  </w:style>
  <w:style w:type="paragraph" w:customStyle="1" w:styleId="xl216">
    <w:name w:val="xl216"/>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17">
    <w:name w:val="xl21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18">
    <w:name w:val="xl21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19">
    <w:name w:val="xl219"/>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0">
    <w:name w:val="xl220"/>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1">
    <w:name w:val="xl221"/>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2">
    <w:name w:val="xl222"/>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3">
    <w:name w:val="xl223"/>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4">
    <w:name w:val="xl224"/>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5">
    <w:name w:val="xl225"/>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6">
    <w:name w:val="xl226"/>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7">
    <w:name w:val="xl227"/>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28">
    <w:name w:val="xl228"/>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229">
    <w:name w:val="xl229"/>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30">
    <w:name w:val="xl230"/>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231">
    <w:name w:val="xl231"/>
    <w:basedOn w:val="Normal"/>
    <w:rsid w:val="007A5778"/>
    <w:pPr>
      <w:pBdr>
        <w:top w:val="single" w:sz="4" w:space="0" w:color="auto"/>
        <w:bottom w:val="single" w:sz="4" w:space="0" w:color="auto"/>
      </w:pBdr>
      <w:spacing w:before="100" w:beforeAutospacing="1" w:after="100" w:afterAutospacing="1"/>
    </w:pPr>
    <w:rPr>
      <w:rFonts w:ascii="Arial LatArm" w:hAnsi="Arial LatArm"/>
      <w:lang w:val="en-US" w:eastAsia="en-US" w:bidi="ar-SA"/>
    </w:rPr>
  </w:style>
  <w:style w:type="paragraph" w:customStyle="1" w:styleId="xl232">
    <w:name w:val="xl232"/>
    <w:basedOn w:val="Normal"/>
    <w:rsid w:val="007A577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233">
    <w:name w:val="xl233"/>
    <w:basedOn w:val="Normal"/>
    <w:rsid w:val="007A5778"/>
    <w:pPr>
      <w:pBdr>
        <w:top w:val="single" w:sz="4" w:space="0" w:color="auto"/>
        <w:left w:val="single" w:sz="4" w:space="0" w:color="auto"/>
        <w:bottom w:val="single" w:sz="4" w:space="0" w:color="auto"/>
      </w:pBdr>
      <w:spacing w:before="100" w:beforeAutospacing="1" w:after="100" w:afterAutospacing="1"/>
      <w:jc w:val="center"/>
      <w:textAlignment w:val="center"/>
    </w:pPr>
    <w:rPr>
      <w:b/>
      <w:bCs/>
      <w:lang w:val="en-US" w:eastAsia="en-US" w:bidi="ar-SA"/>
    </w:rPr>
  </w:style>
  <w:style w:type="paragraph" w:customStyle="1" w:styleId="xl234">
    <w:name w:val="xl234"/>
    <w:basedOn w:val="Normal"/>
    <w:rsid w:val="007A5778"/>
    <w:pPr>
      <w:spacing w:before="100" w:beforeAutospacing="1" w:after="100" w:afterAutospacing="1"/>
      <w:jc w:val="center"/>
      <w:textAlignment w:val="center"/>
    </w:pPr>
    <w:rPr>
      <w:b/>
      <w:bCs/>
      <w:lang w:val="en-US" w:eastAsia="en-US" w:bidi="ar-SA"/>
    </w:rPr>
  </w:style>
  <w:style w:type="paragraph" w:customStyle="1" w:styleId="xl235">
    <w:name w:val="xl235"/>
    <w:basedOn w:val="Normal"/>
    <w:rsid w:val="007A577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36">
    <w:name w:val="xl236"/>
    <w:basedOn w:val="Normal"/>
    <w:rsid w:val="007A577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37">
    <w:name w:val="xl237"/>
    <w:basedOn w:val="Normal"/>
    <w:rsid w:val="007A577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38">
    <w:name w:val="xl238"/>
    <w:basedOn w:val="Normal"/>
    <w:rsid w:val="007A5778"/>
    <w:pPr>
      <w:pBdr>
        <w:top w:val="single" w:sz="4" w:space="0" w:color="auto"/>
      </w:pBdr>
      <w:spacing w:before="100" w:beforeAutospacing="1" w:after="100" w:afterAutospacing="1"/>
      <w:jc w:val="center"/>
      <w:textAlignment w:val="center"/>
    </w:pPr>
    <w:rPr>
      <w:rFonts w:ascii="Arial LatArm" w:hAnsi="Arial LatArm"/>
      <w:b/>
      <w:bCs/>
      <w:lang w:val="en-US" w:eastAsia="en-US" w:bidi="ar-SA"/>
    </w:rPr>
  </w:style>
  <w:style w:type="paragraph" w:customStyle="1" w:styleId="xl239">
    <w:name w:val="xl239"/>
    <w:basedOn w:val="Normal"/>
    <w:rsid w:val="007A5778"/>
    <w:pPr>
      <w:pBdr>
        <w:bottom w:val="single" w:sz="4" w:space="0" w:color="auto"/>
      </w:pBdr>
      <w:spacing w:before="100" w:beforeAutospacing="1" w:after="100" w:afterAutospacing="1"/>
      <w:jc w:val="center"/>
      <w:textAlignment w:val="center"/>
    </w:pPr>
    <w:rPr>
      <w:rFonts w:ascii="Arial LatArm" w:hAnsi="Arial LatArm"/>
      <w:b/>
      <w:bCs/>
      <w:lang w:val="en-US" w:eastAsia="en-US" w:bidi="ar-SA"/>
    </w:rPr>
  </w:style>
  <w:style w:type="paragraph" w:customStyle="1" w:styleId="xl240">
    <w:name w:val="xl240"/>
    <w:basedOn w:val="Normal"/>
    <w:rsid w:val="007A5778"/>
    <w:pPr>
      <w:pBdr>
        <w:top w:val="single" w:sz="4" w:space="0" w:color="auto"/>
        <w:bottom w:val="single" w:sz="4" w:space="0" w:color="auto"/>
      </w:pBdr>
      <w:spacing w:before="100" w:beforeAutospacing="1" w:after="100" w:afterAutospacing="1"/>
      <w:jc w:val="center"/>
      <w:textAlignment w:val="center"/>
    </w:pPr>
    <w:rPr>
      <w:b/>
      <w:bCs/>
      <w:lang w:val="en-US" w:eastAsia="en-US" w:bidi="ar-SA"/>
    </w:rPr>
  </w:style>
  <w:style w:type="paragraph" w:customStyle="1" w:styleId="xl241">
    <w:name w:val="xl241"/>
    <w:basedOn w:val="Normal"/>
    <w:rsid w:val="007A5778"/>
    <w:pPr>
      <w:pBdr>
        <w:top w:val="single" w:sz="4" w:space="0" w:color="auto"/>
        <w:bottom w:val="single" w:sz="4" w:space="0" w:color="auto"/>
        <w:right w:val="single" w:sz="4" w:space="0" w:color="auto"/>
      </w:pBdr>
      <w:spacing w:before="100" w:beforeAutospacing="1" w:after="100" w:afterAutospacing="1"/>
      <w:jc w:val="center"/>
      <w:textAlignment w:val="center"/>
    </w:pPr>
    <w:rPr>
      <w:b/>
      <w:bCs/>
      <w:lang w:val="en-US" w:eastAsia="en-US" w:bidi="ar-SA"/>
    </w:rPr>
  </w:style>
  <w:style w:type="paragraph" w:customStyle="1" w:styleId="xl242">
    <w:name w:val="xl242"/>
    <w:basedOn w:val="Normal"/>
    <w:rsid w:val="007A577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43">
    <w:name w:val="xl243"/>
    <w:basedOn w:val="Normal"/>
    <w:rsid w:val="007A5778"/>
    <w:pPr>
      <w:pBdr>
        <w:left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244">
    <w:name w:val="xl244"/>
    <w:basedOn w:val="Normal"/>
    <w:rsid w:val="007A577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1952318">
      <w:bodyDiv w:val="1"/>
      <w:marLeft w:val="0"/>
      <w:marRight w:val="0"/>
      <w:marTop w:val="0"/>
      <w:marBottom w:val="0"/>
      <w:divBdr>
        <w:top w:val="none" w:sz="0" w:space="0" w:color="auto"/>
        <w:left w:val="none" w:sz="0" w:space="0" w:color="auto"/>
        <w:bottom w:val="none" w:sz="0" w:space="0" w:color="auto"/>
        <w:right w:val="none" w:sz="0" w:space="0" w:color="auto"/>
      </w:divBdr>
    </w:div>
    <w:div w:id="55134332">
      <w:bodyDiv w:val="1"/>
      <w:marLeft w:val="0"/>
      <w:marRight w:val="0"/>
      <w:marTop w:val="0"/>
      <w:marBottom w:val="0"/>
      <w:divBdr>
        <w:top w:val="none" w:sz="0" w:space="0" w:color="auto"/>
        <w:left w:val="none" w:sz="0" w:space="0" w:color="auto"/>
        <w:bottom w:val="none" w:sz="0" w:space="0" w:color="auto"/>
        <w:right w:val="none" w:sz="0" w:space="0" w:color="auto"/>
      </w:divBdr>
    </w:div>
    <w:div w:id="75565201">
      <w:bodyDiv w:val="1"/>
      <w:marLeft w:val="0"/>
      <w:marRight w:val="0"/>
      <w:marTop w:val="0"/>
      <w:marBottom w:val="0"/>
      <w:divBdr>
        <w:top w:val="none" w:sz="0" w:space="0" w:color="auto"/>
        <w:left w:val="none" w:sz="0" w:space="0" w:color="auto"/>
        <w:bottom w:val="none" w:sz="0" w:space="0" w:color="auto"/>
        <w:right w:val="none" w:sz="0" w:space="0" w:color="auto"/>
      </w:divBdr>
    </w:div>
    <w:div w:id="106779284">
      <w:bodyDiv w:val="1"/>
      <w:marLeft w:val="0"/>
      <w:marRight w:val="0"/>
      <w:marTop w:val="0"/>
      <w:marBottom w:val="0"/>
      <w:divBdr>
        <w:top w:val="none" w:sz="0" w:space="0" w:color="auto"/>
        <w:left w:val="none" w:sz="0" w:space="0" w:color="auto"/>
        <w:bottom w:val="none" w:sz="0" w:space="0" w:color="auto"/>
        <w:right w:val="none" w:sz="0" w:space="0" w:color="auto"/>
      </w:divBdr>
    </w:div>
    <w:div w:id="25867946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0882014">
      <w:bodyDiv w:val="1"/>
      <w:marLeft w:val="0"/>
      <w:marRight w:val="0"/>
      <w:marTop w:val="0"/>
      <w:marBottom w:val="0"/>
      <w:divBdr>
        <w:top w:val="none" w:sz="0" w:space="0" w:color="auto"/>
        <w:left w:val="none" w:sz="0" w:space="0" w:color="auto"/>
        <w:bottom w:val="none" w:sz="0" w:space="0" w:color="auto"/>
        <w:right w:val="none" w:sz="0" w:space="0" w:color="auto"/>
      </w:divBdr>
    </w:div>
    <w:div w:id="46689307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0626499">
      <w:bodyDiv w:val="1"/>
      <w:marLeft w:val="0"/>
      <w:marRight w:val="0"/>
      <w:marTop w:val="0"/>
      <w:marBottom w:val="0"/>
      <w:divBdr>
        <w:top w:val="none" w:sz="0" w:space="0" w:color="auto"/>
        <w:left w:val="none" w:sz="0" w:space="0" w:color="auto"/>
        <w:bottom w:val="none" w:sz="0" w:space="0" w:color="auto"/>
        <w:right w:val="none" w:sz="0" w:space="0" w:color="auto"/>
      </w:divBdr>
    </w:div>
    <w:div w:id="577442567">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65940550">
      <w:bodyDiv w:val="1"/>
      <w:marLeft w:val="0"/>
      <w:marRight w:val="0"/>
      <w:marTop w:val="0"/>
      <w:marBottom w:val="0"/>
      <w:divBdr>
        <w:top w:val="none" w:sz="0" w:space="0" w:color="auto"/>
        <w:left w:val="none" w:sz="0" w:space="0" w:color="auto"/>
        <w:bottom w:val="none" w:sz="0" w:space="0" w:color="auto"/>
        <w:right w:val="none" w:sz="0" w:space="0" w:color="auto"/>
      </w:divBdr>
    </w:div>
    <w:div w:id="717313827">
      <w:bodyDiv w:val="1"/>
      <w:marLeft w:val="0"/>
      <w:marRight w:val="0"/>
      <w:marTop w:val="0"/>
      <w:marBottom w:val="0"/>
      <w:divBdr>
        <w:top w:val="none" w:sz="0" w:space="0" w:color="auto"/>
        <w:left w:val="none" w:sz="0" w:space="0" w:color="auto"/>
        <w:bottom w:val="none" w:sz="0" w:space="0" w:color="auto"/>
        <w:right w:val="none" w:sz="0" w:space="0" w:color="auto"/>
      </w:divBdr>
    </w:div>
    <w:div w:id="825440321">
      <w:bodyDiv w:val="1"/>
      <w:marLeft w:val="0"/>
      <w:marRight w:val="0"/>
      <w:marTop w:val="0"/>
      <w:marBottom w:val="0"/>
      <w:divBdr>
        <w:top w:val="none" w:sz="0" w:space="0" w:color="auto"/>
        <w:left w:val="none" w:sz="0" w:space="0" w:color="auto"/>
        <w:bottom w:val="none" w:sz="0" w:space="0" w:color="auto"/>
        <w:right w:val="none" w:sz="0" w:space="0" w:color="auto"/>
      </w:divBdr>
    </w:div>
    <w:div w:id="83029250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8957624">
      <w:bodyDiv w:val="1"/>
      <w:marLeft w:val="0"/>
      <w:marRight w:val="0"/>
      <w:marTop w:val="0"/>
      <w:marBottom w:val="0"/>
      <w:divBdr>
        <w:top w:val="none" w:sz="0" w:space="0" w:color="auto"/>
        <w:left w:val="none" w:sz="0" w:space="0" w:color="auto"/>
        <w:bottom w:val="none" w:sz="0" w:space="0" w:color="auto"/>
        <w:right w:val="none" w:sz="0" w:space="0" w:color="auto"/>
      </w:divBdr>
    </w:div>
    <w:div w:id="873036742">
      <w:bodyDiv w:val="1"/>
      <w:marLeft w:val="0"/>
      <w:marRight w:val="0"/>
      <w:marTop w:val="0"/>
      <w:marBottom w:val="0"/>
      <w:divBdr>
        <w:top w:val="none" w:sz="0" w:space="0" w:color="auto"/>
        <w:left w:val="none" w:sz="0" w:space="0" w:color="auto"/>
        <w:bottom w:val="none" w:sz="0" w:space="0" w:color="auto"/>
        <w:right w:val="none" w:sz="0" w:space="0" w:color="auto"/>
      </w:divBdr>
    </w:div>
    <w:div w:id="964772524">
      <w:bodyDiv w:val="1"/>
      <w:marLeft w:val="0"/>
      <w:marRight w:val="0"/>
      <w:marTop w:val="0"/>
      <w:marBottom w:val="0"/>
      <w:divBdr>
        <w:top w:val="none" w:sz="0" w:space="0" w:color="auto"/>
        <w:left w:val="none" w:sz="0" w:space="0" w:color="auto"/>
        <w:bottom w:val="none" w:sz="0" w:space="0" w:color="auto"/>
        <w:right w:val="none" w:sz="0" w:space="0" w:color="auto"/>
      </w:divBdr>
    </w:div>
    <w:div w:id="1031033788">
      <w:bodyDiv w:val="1"/>
      <w:marLeft w:val="0"/>
      <w:marRight w:val="0"/>
      <w:marTop w:val="0"/>
      <w:marBottom w:val="0"/>
      <w:divBdr>
        <w:top w:val="none" w:sz="0" w:space="0" w:color="auto"/>
        <w:left w:val="none" w:sz="0" w:space="0" w:color="auto"/>
        <w:bottom w:val="none" w:sz="0" w:space="0" w:color="auto"/>
        <w:right w:val="none" w:sz="0" w:space="0" w:color="auto"/>
      </w:divBdr>
    </w:div>
    <w:div w:id="111733464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45467620">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277522938">
      <w:bodyDiv w:val="1"/>
      <w:marLeft w:val="0"/>
      <w:marRight w:val="0"/>
      <w:marTop w:val="0"/>
      <w:marBottom w:val="0"/>
      <w:divBdr>
        <w:top w:val="none" w:sz="0" w:space="0" w:color="auto"/>
        <w:left w:val="none" w:sz="0" w:space="0" w:color="auto"/>
        <w:bottom w:val="none" w:sz="0" w:space="0" w:color="auto"/>
        <w:right w:val="none" w:sz="0" w:space="0" w:color="auto"/>
      </w:divBdr>
    </w:div>
    <w:div w:id="1287740190">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3059329">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74311552">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0945721">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6273401">
      <w:bodyDiv w:val="1"/>
      <w:marLeft w:val="0"/>
      <w:marRight w:val="0"/>
      <w:marTop w:val="0"/>
      <w:marBottom w:val="0"/>
      <w:divBdr>
        <w:top w:val="none" w:sz="0" w:space="0" w:color="auto"/>
        <w:left w:val="none" w:sz="0" w:space="0" w:color="auto"/>
        <w:bottom w:val="none" w:sz="0" w:space="0" w:color="auto"/>
        <w:right w:val="none" w:sz="0" w:space="0" w:color="auto"/>
      </w:divBdr>
    </w:div>
    <w:div w:id="1735396107">
      <w:bodyDiv w:val="1"/>
      <w:marLeft w:val="0"/>
      <w:marRight w:val="0"/>
      <w:marTop w:val="0"/>
      <w:marBottom w:val="0"/>
      <w:divBdr>
        <w:top w:val="none" w:sz="0" w:space="0" w:color="auto"/>
        <w:left w:val="none" w:sz="0" w:space="0" w:color="auto"/>
        <w:bottom w:val="none" w:sz="0" w:space="0" w:color="auto"/>
        <w:right w:val="none" w:sz="0" w:space="0" w:color="auto"/>
      </w:divBdr>
    </w:div>
    <w:div w:id="1778985627">
      <w:bodyDiv w:val="1"/>
      <w:marLeft w:val="0"/>
      <w:marRight w:val="0"/>
      <w:marTop w:val="0"/>
      <w:marBottom w:val="0"/>
      <w:divBdr>
        <w:top w:val="none" w:sz="0" w:space="0" w:color="auto"/>
        <w:left w:val="none" w:sz="0" w:space="0" w:color="auto"/>
        <w:bottom w:val="none" w:sz="0" w:space="0" w:color="auto"/>
        <w:right w:val="none" w:sz="0" w:space="0" w:color="auto"/>
      </w:divBdr>
    </w:div>
    <w:div w:id="1798376938">
      <w:bodyDiv w:val="1"/>
      <w:marLeft w:val="0"/>
      <w:marRight w:val="0"/>
      <w:marTop w:val="0"/>
      <w:marBottom w:val="0"/>
      <w:divBdr>
        <w:top w:val="none" w:sz="0" w:space="0" w:color="auto"/>
        <w:left w:val="none" w:sz="0" w:space="0" w:color="auto"/>
        <w:bottom w:val="none" w:sz="0" w:space="0" w:color="auto"/>
        <w:right w:val="none" w:sz="0" w:space="0" w:color="auto"/>
      </w:divBdr>
    </w:div>
    <w:div w:id="1821459025">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3694721">
      <w:bodyDiv w:val="1"/>
      <w:marLeft w:val="0"/>
      <w:marRight w:val="0"/>
      <w:marTop w:val="0"/>
      <w:marBottom w:val="0"/>
      <w:divBdr>
        <w:top w:val="none" w:sz="0" w:space="0" w:color="auto"/>
        <w:left w:val="none" w:sz="0" w:space="0" w:color="auto"/>
        <w:bottom w:val="none" w:sz="0" w:space="0" w:color="auto"/>
        <w:right w:val="none" w:sz="0" w:space="0" w:color="auto"/>
      </w:divBdr>
    </w:div>
    <w:div w:id="1922636621">
      <w:bodyDiv w:val="1"/>
      <w:marLeft w:val="0"/>
      <w:marRight w:val="0"/>
      <w:marTop w:val="0"/>
      <w:marBottom w:val="0"/>
      <w:divBdr>
        <w:top w:val="none" w:sz="0" w:space="0" w:color="auto"/>
        <w:left w:val="none" w:sz="0" w:space="0" w:color="auto"/>
        <w:bottom w:val="none" w:sz="0" w:space="0" w:color="auto"/>
        <w:right w:val="none" w:sz="0" w:space="0" w:color="auto"/>
      </w:divBdr>
    </w:div>
    <w:div w:id="203673305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6954484">
      <w:bodyDiv w:val="1"/>
      <w:marLeft w:val="0"/>
      <w:marRight w:val="0"/>
      <w:marTop w:val="0"/>
      <w:marBottom w:val="0"/>
      <w:divBdr>
        <w:top w:val="none" w:sz="0" w:space="0" w:color="auto"/>
        <w:left w:val="none" w:sz="0" w:space="0" w:color="auto"/>
        <w:bottom w:val="none" w:sz="0" w:space="0" w:color="auto"/>
        <w:right w:val="none" w:sz="0" w:space="0" w:color="auto"/>
      </w:divBdr>
    </w:div>
    <w:div w:id="2067099449">
      <w:bodyDiv w:val="1"/>
      <w:marLeft w:val="0"/>
      <w:marRight w:val="0"/>
      <w:marTop w:val="0"/>
      <w:marBottom w:val="0"/>
      <w:divBdr>
        <w:top w:val="none" w:sz="0" w:space="0" w:color="auto"/>
        <w:left w:val="none" w:sz="0" w:space="0" w:color="auto"/>
        <w:bottom w:val="none" w:sz="0" w:space="0" w:color="auto"/>
        <w:right w:val="none" w:sz="0" w:space="0" w:color="auto"/>
      </w:divBdr>
    </w:div>
    <w:div w:id="2072995172">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8B527-2E87-4AF6-89F2-8C76ED68A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5083</TotalTime>
  <Pages>107</Pages>
  <Words>23249</Words>
  <Characters>132523</Characters>
  <Application>Microsoft Office Word</Application>
  <DocSecurity>0</DocSecurity>
  <Lines>1104</Lines>
  <Paragraphs>310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155462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22</cp:lastModifiedBy>
  <cp:revision>2193</cp:revision>
  <cp:lastPrinted>2018-02-16T07:12:00Z</cp:lastPrinted>
  <dcterms:created xsi:type="dcterms:W3CDTF">2019-10-28T07:04:00Z</dcterms:created>
  <dcterms:modified xsi:type="dcterms:W3CDTF">2026-02-18T13:12:00Z</dcterms:modified>
</cp:coreProperties>
</file>